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2149A">
      <w:pPr>
        <w:pStyle w:val="Nadpis2"/>
        <w:ind w:firstLine="708"/>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57FA6A5"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AC6148">
        <w:rPr>
          <w:rFonts w:asciiTheme="minorHAnsi" w:hAnsiTheme="minorHAnsi"/>
          <w:b/>
          <w:bCs/>
          <w:sz w:val="22"/>
          <w:szCs w:val="22"/>
        </w:rPr>
        <w:t>Dodávka přístrojů pro fyzikální medicínu a rehabilitaci</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1F515CAD"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26518093"/>
      <w:r w:rsidR="00AC6148" w:rsidRPr="00AC6148">
        <w:rPr>
          <w:rFonts w:ascii="Calibri" w:eastAsia="SimSun" w:hAnsi="Calibri" w:cs="Calibri"/>
          <w:i/>
          <w:iCs/>
          <w:kern w:val="1"/>
          <w:sz w:val="22"/>
          <w:szCs w:val="22"/>
          <w:lang w:eastAsia="hi-IN" w:bidi="hi-IN"/>
        </w:rPr>
        <w:t>Fyzikální medicína a rehabilitace</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AC6148">
        <w:rPr>
          <w:rFonts w:ascii="Calibri" w:eastAsia="SimSun" w:hAnsi="Calibri" w:cs="Calibri"/>
          <w:i/>
          <w:iCs/>
          <w:kern w:val="1"/>
          <w:sz w:val="22"/>
          <w:szCs w:val="22"/>
          <w:lang w:eastAsia="hi-IN" w:bidi="hi-IN"/>
        </w:rPr>
        <w:t>3</w:t>
      </w:r>
      <w:r w:rsidRPr="00F900CD">
        <w:rPr>
          <w:rFonts w:ascii="Calibri" w:eastAsia="SimSun" w:hAnsi="Calibri" w:cs="Calibri"/>
          <w:i/>
          <w:iCs/>
          <w:kern w:val="1"/>
          <w:sz w:val="22"/>
          <w:szCs w:val="22"/>
          <w:lang w:eastAsia="hi-IN" w:bidi="hi-IN"/>
        </w:rPr>
        <w:t xml:space="preserve">) </w:t>
      </w:r>
      <w:bookmarkEnd w:id="0"/>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287EE6C2" w14:textId="5B0885F7" w:rsidR="00B321B0"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r w:rsidR="00020322" w:rsidRPr="00020322">
        <w:rPr>
          <w:rFonts w:ascii="Calibri" w:eastAsia="SimSun" w:hAnsi="Calibri" w:cs="Calibri"/>
          <w:i/>
          <w:iCs/>
          <w:kern w:val="1"/>
          <w:sz w:val="22"/>
          <w:szCs w:val="22"/>
          <w:highlight w:val="yellow"/>
          <w:lang w:eastAsia="hi-IN" w:bidi="hi-IN"/>
        </w:rPr>
        <w:t xml:space="preserve">(účastník doplnění de části do které podává nabídku: </w:t>
      </w:r>
      <w:r w:rsidR="00AC6148" w:rsidRPr="00CA2E1D">
        <w:rPr>
          <w:rFonts w:ascii="Calibri" w:eastAsia="SimSun" w:hAnsi="Calibri" w:cs="Calibri"/>
          <w:b/>
          <w:bCs/>
          <w:i/>
          <w:iCs/>
          <w:kern w:val="1"/>
          <w:sz w:val="22"/>
          <w:szCs w:val="22"/>
          <w:highlight w:val="yellow"/>
          <w:lang w:eastAsia="hi-IN" w:bidi="hi-IN"/>
        </w:rPr>
        <w:t>2</w:t>
      </w:r>
      <w:r w:rsidR="007B6512" w:rsidRPr="00CA2E1D">
        <w:rPr>
          <w:rFonts w:ascii="Calibri" w:eastAsia="SimSun" w:hAnsi="Calibri" w:cs="Calibri"/>
          <w:b/>
          <w:bCs/>
          <w:i/>
          <w:iCs/>
          <w:kern w:val="1"/>
          <w:sz w:val="22"/>
          <w:szCs w:val="22"/>
          <w:highlight w:val="yellow"/>
          <w:lang w:eastAsia="hi-IN" w:bidi="hi-IN"/>
        </w:rPr>
        <w:t xml:space="preserve"> ks</w:t>
      </w:r>
      <w:r w:rsidR="007B6512">
        <w:rPr>
          <w:rFonts w:ascii="Calibri" w:eastAsia="SimSun" w:hAnsi="Calibri" w:cs="Calibri"/>
          <w:i/>
          <w:iCs/>
          <w:kern w:val="1"/>
          <w:sz w:val="22"/>
          <w:szCs w:val="22"/>
          <w:highlight w:val="yellow"/>
          <w:lang w:eastAsia="hi-IN" w:bidi="hi-IN"/>
        </w:rPr>
        <w:t xml:space="preserve"> přístroje: </w:t>
      </w:r>
      <w:proofErr w:type="spellStart"/>
      <w:r w:rsidR="00AC6148">
        <w:rPr>
          <w:rFonts w:ascii="Calibri" w:eastAsia="SimSun" w:hAnsi="Calibri" w:cs="Calibri"/>
          <w:i/>
          <w:iCs/>
          <w:kern w:val="1"/>
          <w:sz w:val="22"/>
          <w:szCs w:val="22"/>
          <w:highlight w:val="yellow"/>
          <w:lang w:eastAsia="hi-IN" w:bidi="hi-IN"/>
        </w:rPr>
        <w:t>lymfodrenáž</w:t>
      </w:r>
      <w:proofErr w:type="spellEnd"/>
      <w:r w:rsidR="00B321B0">
        <w:rPr>
          <w:rFonts w:ascii="Calibri" w:eastAsia="SimSun" w:hAnsi="Calibri" w:cs="Calibri"/>
          <w:i/>
          <w:iCs/>
          <w:kern w:val="1"/>
          <w:sz w:val="22"/>
          <w:szCs w:val="22"/>
          <w:highlight w:val="yellow"/>
          <w:lang w:eastAsia="hi-IN" w:bidi="hi-IN"/>
        </w:rPr>
        <w:t xml:space="preserve"> pro Rehabilitaci </w:t>
      </w:r>
      <w:r w:rsidR="00AC6148">
        <w:rPr>
          <w:rFonts w:ascii="Calibri" w:eastAsia="SimSun" w:hAnsi="Calibri" w:cs="Calibri"/>
          <w:i/>
          <w:iCs/>
          <w:kern w:val="1"/>
          <w:sz w:val="22"/>
          <w:szCs w:val="22"/>
          <w:highlight w:val="yellow"/>
          <w:lang w:eastAsia="hi-IN" w:bidi="hi-IN"/>
        </w:rPr>
        <w:t>Svitavské</w:t>
      </w:r>
      <w:r w:rsidR="00B321B0">
        <w:rPr>
          <w:rFonts w:ascii="Calibri" w:eastAsia="SimSun" w:hAnsi="Calibri" w:cs="Calibri"/>
          <w:i/>
          <w:iCs/>
          <w:kern w:val="1"/>
          <w:sz w:val="22"/>
          <w:szCs w:val="22"/>
          <w:highlight w:val="yellow"/>
          <w:lang w:eastAsia="hi-IN" w:bidi="hi-IN"/>
        </w:rPr>
        <w:t xml:space="preserve"> nemocnice a </w:t>
      </w:r>
      <w:r w:rsidR="00B321B0" w:rsidRPr="00CA2E1D">
        <w:rPr>
          <w:rFonts w:ascii="Calibri" w:eastAsia="SimSun" w:hAnsi="Calibri" w:cs="Calibri"/>
          <w:b/>
          <w:bCs/>
          <w:i/>
          <w:iCs/>
          <w:kern w:val="1"/>
          <w:sz w:val="22"/>
          <w:szCs w:val="22"/>
          <w:highlight w:val="yellow"/>
          <w:lang w:eastAsia="hi-IN" w:bidi="hi-IN"/>
        </w:rPr>
        <w:t>1 ks</w:t>
      </w:r>
      <w:r w:rsidR="00B321B0">
        <w:rPr>
          <w:rFonts w:ascii="Calibri" w:eastAsia="SimSun" w:hAnsi="Calibri" w:cs="Calibri"/>
          <w:i/>
          <w:iCs/>
          <w:kern w:val="1"/>
          <w:sz w:val="22"/>
          <w:szCs w:val="22"/>
          <w:highlight w:val="yellow"/>
          <w:lang w:eastAsia="hi-IN" w:bidi="hi-IN"/>
        </w:rPr>
        <w:t xml:space="preserve"> přístroje: </w:t>
      </w:r>
      <w:r w:rsidR="00AC6148">
        <w:rPr>
          <w:rFonts w:ascii="Calibri" w:eastAsia="SimSun" w:hAnsi="Calibri" w:cs="Calibri"/>
          <w:i/>
          <w:iCs/>
          <w:kern w:val="1"/>
          <w:sz w:val="22"/>
          <w:szCs w:val="22"/>
          <w:highlight w:val="yellow"/>
          <w:lang w:eastAsia="hi-IN" w:bidi="hi-IN"/>
        </w:rPr>
        <w:t>magnet</w:t>
      </w:r>
      <w:r w:rsidR="00B321B0">
        <w:rPr>
          <w:rFonts w:ascii="Calibri" w:eastAsia="SimSun" w:hAnsi="Calibri" w:cs="Calibri"/>
          <w:i/>
          <w:iCs/>
          <w:kern w:val="1"/>
          <w:sz w:val="22"/>
          <w:szCs w:val="22"/>
          <w:highlight w:val="yellow"/>
          <w:lang w:eastAsia="hi-IN" w:bidi="hi-IN"/>
        </w:rPr>
        <w:t xml:space="preserve">oterapeutický přístroj </w:t>
      </w:r>
      <w:r w:rsidR="00CA2E1D">
        <w:rPr>
          <w:rFonts w:ascii="Calibri" w:eastAsia="SimSun" w:hAnsi="Calibri" w:cs="Calibri"/>
          <w:i/>
          <w:iCs/>
          <w:kern w:val="1"/>
          <w:sz w:val="22"/>
          <w:szCs w:val="22"/>
          <w:highlight w:val="yellow"/>
          <w:lang w:eastAsia="hi-IN" w:bidi="hi-IN"/>
        </w:rPr>
        <w:t xml:space="preserve">typ I. </w:t>
      </w:r>
      <w:r w:rsidR="00B321B0">
        <w:rPr>
          <w:rFonts w:ascii="Calibri" w:eastAsia="SimSun" w:hAnsi="Calibri" w:cs="Calibri"/>
          <w:i/>
          <w:iCs/>
          <w:kern w:val="1"/>
          <w:sz w:val="22"/>
          <w:szCs w:val="22"/>
          <w:highlight w:val="yellow"/>
          <w:lang w:eastAsia="hi-IN" w:bidi="hi-IN"/>
        </w:rPr>
        <w:t xml:space="preserve">pro Rehabilitaci </w:t>
      </w:r>
      <w:r w:rsidR="00AC6148">
        <w:rPr>
          <w:rFonts w:ascii="Calibri" w:eastAsia="SimSun" w:hAnsi="Calibri" w:cs="Calibri"/>
          <w:i/>
          <w:iCs/>
          <w:kern w:val="1"/>
          <w:sz w:val="22"/>
          <w:szCs w:val="22"/>
          <w:highlight w:val="yellow"/>
          <w:lang w:eastAsia="hi-IN" w:bidi="hi-IN"/>
        </w:rPr>
        <w:t>Pardubické</w:t>
      </w:r>
      <w:r w:rsidR="00B321B0">
        <w:rPr>
          <w:rFonts w:ascii="Calibri" w:eastAsia="SimSun" w:hAnsi="Calibri" w:cs="Calibri"/>
          <w:i/>
          <w:iCs/>
          <w:kern w:val="1"/>
          <w:sz w:val="22"/>
          <w:szCs w:val="22"/>
          <w:highlight w:val="yellow"/>
          <w:lang w:eastAsia="hi-IN" w:bidi="hi-IN"/>
        </w:rPr>
        <w:t xml:space="preserve"> nemocnice </w:t>
      </w:r>
      <w:r w:rsidR="00020322" w:rsidRPr="00CA2E1D">
        <w:rPr>
          <w:rFonts w:ascii="Calibri" w:eastAsia="SimSun" w:hAnsi="Calibri" w:cs="Calibri"/>
          <w:b/>
          <w:bCs/>
          <w:i/>
          <w:iCs/>
          <w:kern w:val="1"/>
          <w:sz w:val="22"/>
          <w:szCs w:val="22"/>
          <w:highlight w:val="yellow"/>
          <w:u w:val="single"/>
          <w:lang w:eastAsia="hi-IN" w:bidi="hi-IN"/>
        </w:rPr>
        <w:t>pro</w:t>
      </w:r>
      <w:r w:rsidR="00085A62" w:rsidRPr="00CA2E1D">
        <w:rPr>
          <w:rFonts w:ascii="Calibri" w:eastAsia="SimSun" w:hAnsi="Calibri" w:cs="Calibri"/>
          <w:b/>
          <w:bCs/>
          <w:i/>
          <w:iCs/>
          <w:kern w:val="1"/>
          <w:sz w:val="22"/>
          <w:szCs w:val="22"/>
          <w:highlight w:val="yellow"/>
          <w:u w:val="single"/>
          <w:lang w:eastAsia="hi-IN" w:bidi="hi-IN"/>
        </w:rPr>
        <w:t xml:space="preserve"> část 1 veřejné zakázky</w:t>
      </w:r>
      <w:r w:rsidR="00B321B0">
        <w:rPr>
          <w:rFonts w:ascii="Calibri" w:eastAsia="SimSun" w:hAnsi="Calibri" w:cs="Calibri"/>
          <w:i/>
          <w:iCs/>
          <w:kern w:val="1"/>
          <w:sz w:val="22"/>
          <w:szCs w:val="22"/>
          <w:highlight w:val="yellow"/>
          <w:lang w:eastAsia="hi-IN" w:bidi="hi-IN"/>
        </w:rPr>
        <w:t>;</w:t>
      </w:r>
    </w:p>
    <w:p w14:paraId="324A3DEA" w14:textId="0965DF88" w:rsidR="00CA2E1D" w:rsidRDefault="00CA2E1D"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sidRPr="00CA2E1D">
        <w:rPr>
          <w:rFonts w:ascii="Calibri" w:eastAsia="SimSun" w:hAnsi="Calibri" w:cs="Calibri"/>
          <w:b/>
          <w:bCs/>
          <w:i/>
          <w:iCs/>
          <w:kern w:val="1"/>
          <w:sz w:val="22"/>
          <w:szCs w:val="22"/>
          <w:highlight w:val="yellow"/>
          <w:lang w:eastAsia="hi-IN" w:bidi="hi-IN"/>
        </w:rPr>
        <w:t>2</w:t>
      </w:r>
      <w:r w:rsidR="00D61FD0" w:rsidRPr="00CA2E1D">
        <w:rPr>
          <w:rFonts w:ascii="Calibri" w:eastAsia="SimSun" w:hAnsi="Calibri" w:cs="Calibri"/>
          <w:b/>
          <w:bCs/>
          <w:i/>
          <w:iCs/>
          <w:kern w:val="1"/>
          <w:sz w:val="22"/>
          <w:szCs w:val="22"/>
          <w:highlight w:val="yellow"/>
          <w:lang w:eastAsia="hi-IN" w:bidi="hi-IN"/>
        </w:rPr>
        <w:t xml:space="preserve"> ks</w:t>
      </w:r>
      <w:r w:rsidR="00D61FD0">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 xml:space="preserve">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w:t>
      </w:r>
      <w:r w:rsidR="00B321B0">
        <w:rPr>
          <w:rFonts w:ascii="Calibri" w:eastAsia="SimSun" w:hAnsi="Calibri" w:cs="Calibri"/>
          <w:i/>
          <w:iCs/>
          <w:kern w:val="1"/>
          <w:sz w:val="22"/>
          <w:szCs w:val="22"/>
          <w:highlight w:val="yellow"/>
          <w:lang w:eastAsia="hi-IN" w:bidi="hi-IN"/>
        </w:rPr>
        <w:t xml:space="preserve">pro </w:t>
      </w:r>
      <w:proofErr w:type="spellStart"/>
      <w:r w:rsidR="00B321B0">
        <w:rPr>
          <w:rFonts w:ascii="Calibri" w:eastAsia="SimSun" w:hAnsi="Calibri" w:cs="Calibri"/>
          <w:i/>
          <w:iCs/>
          <w:kern w:val="1"/>
          <w:sz w:val="22"/>
          <w:szCs w:val="22"/>
          <w:highlight w:val="yellow"/>
          <w:lang w:eastAsia="hi-IN" w:bidi="hi-IN"/>
        </w:rPr>
        <w:t>Rehablitaci</w:t>
      </w:r>
      <w:proofErr w:type="spellEnd"/>
      <w:r w:rsidR="00B321B0">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Orlickoústecké nemocnice,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Chrudimské nemocnice,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Litomyšlské</w:t>
      </w:r>
      <w:r w:rsidR="007B6512">
        <w:rPr>
          <w:rFonts w:ascii="Calibri" w:eastAsia="SimSun" w:hAnsi="Calibri" w:cs="Calibri"/>
          <w:i/>
          <w:iCs/>
          <w:kern w:val="1"/>
          <w:sz w:val="22"/>
          <w:szCs w:val="22"/>
          <w:highlight w:val="yellow"/>
          <w:lang w:eastAsia="hi-IN" w:bidi="hi-IN"/>
        </w:rPr>
        <w:t xml:space="preserve"> nemocnice</w:t>
      </w:r>
      <w:r>
        <w:rPr>
          <w:rFonts w:ascii="Calibri" w:eastAsia="SimSun" w:hAnsi="Calibri" w:cs="Calibri"/>
          <w:i/>
          <w:iCs/>
          <w:kern w:val="1"/>
          <w:sz w:val="22"/>
          <w:szCs w:val="22"/>
          <w:highlight w:val="yellow"/>
          <w:lang w:eastAsia="hi-IN" w:bidi="hi-IN"/>
        </w:rPr>
        <w:t xml:space="preserve">, </w:t>
      </w:r>
      <w:r w:rsidRPr="00CA2E1D">
        <w:rPr>
          <w:rFonts w:ascii="Calibri" w:eastAsia="SimSun" w:hAnsi="Calibri" w:cs="Calibri"/>
          <w:b/>
          <w:bCs/>
          <w:i/>
          <w:iCs/>
          <w:kern w:val="1"/>
          <w:sz w:val="22"/>
          <w:szCs w:val="22"/>
          <w:highlight w:val="yellow"/>
          <w:lang w:eastAsia="hi-IN" w:bidi="hi-IN"/>
        </w:rPr>
        <w:t>2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Pardubické nemocnice</w:t>
      </w:r>
      <w:r w:rsidR="00085A62" w:rsidRPr="00020322">
        <w:rPr>
          <w:rFonts w:ascii="Calibri" w:eastAsia="SimSun" w:hAnsi="Calibri" w:cs="Calibri"/>
          <w:i/>
          <w:iCs/>
          <w:kern w:val="1"/>
          <w:sz w:val="22"/>
          <w:szCs w:val="22"/>
          <w:highlight w:val="yellow"/>
          <w:lang w:eastAsia="hi-IN" w:bidi="hi-IN"/>
        </w:rPr>
        <w:t xml:space="preserve"> </w:t>
      </w:r>
      <w:r w:rsidR="00B321B0">
        <w:rPr>
          <w:rFonts w:ascii="Calibri" w:eastAsia="SimSun" w:hAnsi="Calibri" w:cs="Calibri"/>
          <w:i/>
          <w:iCs/>
          <w:kern w:val="1"/>
          <w:sz w:val="22"/>
          <w:szCs w:val="22"/>
          <w:highlight w:val="yellow"/>
          <w:lang w:eastAsia="hi-IN" w:bidi="hi-IN"/>
        </w:rPr>
        <w:t xml:space="preserve">a </w:t>
      </w:r>
      <w:r w:rsidRPr="00CA2E1D">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 pro Ortopedii Pardubické nemocnice </w:t>
      </w:r>
      <w:r w:rsidR="00020322" w:rsidRPr="00CA2E1D">
        <w:rPr>
          <w:rFonts w:ascii="Calibri" w:eastAsia="SimSun" w:hAnsi="Calibri" w:cs="Calibri"/>
          <w:b/>
          <w:bCs/>
          <w:i/>
          <w:iCs/>
          <w:kern w:val="1"/>
          <w:sz w:val="22"/>
          <w:szCs w:val="22"/>
          <w:highlight w:val="yellow"/>
          <w:u w:val="single"/>
          <w:lang w:eastAsia="hi-IN" w:bidi="hi-IN"/>
        </w:rPr>
        <w:t>pro část č.</w:t>
      </w:r>
      <w:r w:rsidR="00085A62" w:rsidRPr="00CA2E1D">
        <w:rPr>
          <w:rFonts w:ascii="Calibri" w:eastAsia="SimSun" w:hAnsi="Calibri" w:cs="Calibri"/>
          <w:b/>
          <w:bCs/>
          <w:i/>
          <w:iCs/>
          <w:kern w:val="1"/>
          <w:sz w:val="22"/>
          <w:szCs w:val="22"/>
          <w:highlight w:val="yellow"/>
          <w:u w:val="single"/>
          <w:lang w:eastAsia="hi-IN" w:bidi="hi-IN"/>
        </w:rPr>
        <w:t xml:space="preserve"> 2 veřejné zakázky</w:t>
      </w:r>
      <w:r>
        <w:rPr>
          <w:rFonts w:ascii="Calibri" w:eastAsia="SimSun" w:hAnsi="Calibri" w:cs="Calibri"/>
          <w:i/>
          <w:iCs/>
          <w:kern w:val="1"/>
          <w:sz w:val="22"/>
          <w:szCs w:val="22"/>
          <w:lang w:eastAsia="hi-IN" w:bidi="hi-IN"/>
        </w:rPr>
        <w:t>;</w:t>
      </w:r>
    </w:p>
    <w:p w14:paraId="278AF6CA" w14:textId="243D0993" w:rsidR="00CA2E1D" w:rsidRDefault="00CA2E1D"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2</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elektroultrazvukový</w:t>
      </w:r>
      <w:proofErr w:type="spellEnd"/>
      <w:r>
        <w:rPr>
          <w:rFonts w:ascii="Calibri" w:eastAsia="SimSun" w:hAnsi="Calibri" w:cs="Calibri"/>
          <w:i/>
          <w:iCs/>
          <w:kern w:val="1"/>
          <w:sz w:val="22"/>
          <w:szCs w:val="22"/>
          <w:highlight w:val="yellow"/>
          <w:lang w:eastAsia="hi-IN" w:bidi="hi-IN"/>
        </w:rPr>
        <w:t xml:space="preserve"> přístroj typ II.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Pardubické nemocnice</w:t>
      </w:r>
      <w:r w:rsidRPr="00020322">
        <w:rPr>
          <w:rFonts w:ascii="Calibri" w:eastAsia="SimSun" w:hAnsi="Calibri" w:cs="Calibri"/>
          <w:i/>
          <w:iCs/>
          <w:kern w:val="1"/>
          <w:sz w:val="22"/>
          <w:szCs w:val="22"/>
          <w:highlight w:val="yellow"/>
          <w:lang w:eastAsia="hi-IN" w:bidi="hi-IN"/>
        </w:rPr>
        <w:t xml:space="preserve"> </w:t>
      </w:r>
      <w:r w:rsidRPr="00CA2E1D">
        <w:rPr>
          <w:rFonts w:ascii="Calibri" w:eastAsia="SimSun" w:hAnsi="Calibri" w:cs="Calibri"/>
          <w:b/>
          <w:bCs/>
          <w:i/>
          <w:iCs/>
          <w:kern w:val="1"/>
          <w:sz w:val="22"/>
          <w:szCs w:val="22"/>
          <w:highlight w:val="yellow"/>
          <w:u w:val="single"/>
          <w:lang w:eastAsia="hi-IN" w:bidi="hi-IN"/>
        </w:rPr>
        <w:t>pro část č. 3 veřejné zakázky</w:t>
      </w:r>
      <w:r>
        <w:rPr>
          <w:rFonts w:ascii="Calibri" w:eastAsia="SimSun" w:hAnsi="Calibri" w:cs="Calibri"/>
          <w:i/>
          <w:iCs/>
          <w:kern w:val="1"/>
          <w:sz w:val="22"/>
          <w:szCs w:val="22"/>
          <w:lang w:eastAsia="hi-IN" w:bidi="hi-IN"/>
        </w:rPr>
        <w:t>;</w:t>
      </w:r>
      <w:r w:rsidR="00503326" w:rsidRPr="00020322">
        <w:rPr>
          <w:rFonts w:ascii="Calibri" w:eastAsia="SimSun" w:hAnsi="Calibri" w:cs="Calibri"/>
          <w:i/>
          <w:iCs/>
          <w:kern w:val="1"/>
          <w:sz w:val="22"/>
          <w:szCs w:val="22"/>
          <w:lang w:eastAsia="hi-IN" w:bidi="hi-IN"/>
        </w:rPr>
        <w:t xml:space="preserve"> </w:t>
      </w:r>
    </w:p>
    <w:p w14:paraId="0AB46C2E" w14:textId="393F3568" w:rsidR="00CA2E1D" w:rsidRDefault="009B64C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motorová dlaha koleno/kyčel</w:t>
      </w:r>
      <w:r w:rsidR="00E2149A">
        <w:rPr>
          <w:rFonts w:ascii="Calibri" w:eastAsia="SimSun" w:hAnsi="Calibri" w:cs="Calibri"/>
          <w:i/>
          <w:iCs/>
          <w:kern w:val="1"/>
          <w:sz w:val="22"/>
          <w:szCs w:val="22"/>
          <w:highlight w:val="yellow"/>
          <w:lang w:eastAsia="hi-IN" w:bidi="hi-IN"/>
        </w:rPr>
        <w:t xml:space="preserve"> a </w:t>
      </w:r>
      <w:r w:rsidR="00E2149A" w:rsidRPr="00CA682E">
        <w:rPr>
          <w:rFonts w:ascii="Calibri" w:eastAsia="SimSun" w:hAnsi="Calibri" w:cs="Calibri"/>
          <w:b/>
          <w:bCs/>
          <w:i/>
          <w:iCs/>
          <w:kern w:val="1"/>
          <w:sz w:val="22"/>
          <w:szCs w:val="22"/>
          <w:highlight w:val="yellow"/>
          <w:lang w:eastAsia="hi-IN" w:bidi="hi-IN"/>
        </w:rPr>
        <w:t>1 ks</w:t>
      </w:r>
      <w:r w:rsidR="00E2149A">
        <w:rPr>
          <w:rFonts w:ascii="Calibri" w:eastAsia="SimSun" w:hAnsi="Calibri" w:cs="Calibri"/>
          <w:i/>
          <w:iCs/>
          <w:kern w:val="1"/>
          <w:sz w:val="22"/>
          <w:szCs w:val="22"/>
          <w:highlight w:val="yellow"/>
          <w:lang w:eastAsia="hi-IN" w:bidi="hi-IN"/>
        </w:rPr>
        <w:t xml:space="preserve"> přístroje </w:t>
      </w:r>
      <w:proofErr w:type="spellStart"/>
      <w:r>
        <w:rPr>
          <w:rFonts w:ascii="Calibri" w:eastAsia="SimSun" w:hAnsi="Calibri" w:cs="Calibri"/>
          <w:i/>
          <w:iCs/>
          <w:kern w:val="1"/>
          <w:sz w:val="22"/>
          <w:szCs w:val="22"/>
          <w:highlight w:val="yellow"/>
          <w:lang w:eastAsia="hi-IN" w:bidi="hi-IN"/>
        </w:rPr>
        <w:t>motomed</w:t>
      </w:r>
      <w:proofErr w:type="spellEnd"/>
      <w:r>
        <w:rPr>
          <w:rFonts w:ascii="Calibri" w:eastAsia="SimSun" w:hAnsi="Calibri" w:cs="Calibri"/>
          <w:i/>
          <w:iCs/>
          <w:kern w:val="1"/>
          <w:sz w:val="22"/>
          <w:szCs w:val="22"/>
          <w:highlight w:val="yellow"/>
          <w:lang w:eastAsia="hi-IN" w:bidi="hi-IN"/>
        </w:rPr>
        <w:t xml:space="preserve"> </w:t>
      </w:r>
      <w:r w:rsidR="00CA2E1D">
        <w:rPr>
          <w:rFonts w:ascii="Calibri" w:eastAsia="SimSun" w:hAnsi="Calibri" w:cs="Calibri"/>
          <w:i/>
          <w:iCs/>
          <w:kern w:val="1"/>
          <w:sz w:val="22"/>
          <w:szCs w:val="22"/>
          <w:highlight w:val="yellow"/>
          <w:lang w:eastAsia="hi-IN" w:bidi="hi-IN"/>
        </w:rPr>
        <w:t xml:space="preserve">pro </w:t>
      </w:r>
      <w:proofErr w:type="spellStart"/>
      <w:r w:rsidR="00CA2E1D">
        <w:rPr>
          <w:rFonts w:ascii="Calibri" w:eastAsia="SimSun" w:hAnsi="Calibri" w:cs="Calibri"/>
          <w:i/>
          <w:iCs/>
          <w:kern w:val="1"/>
          <w:sz w:val="22"/>
          <w:szCs w:val="22"/>
          <w:highlight w:val="yellow"/>
          <w:lang w:eastAsia="hi-IN" w:bidi="hi-IN"/>
        </w:rPr>
        <w:t>Rehablitaci</w:t>
      </w:r>
      <w:proofErr w:type="spellEnd"/>
      <w:r w:rsidR="00CA2E1D">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Litomyšlské</w:t>
      </w:r>
      <w:r w:rsidR="00CA2E1D">
        <w:rPr>
          <w:rFonts w:ascii="Calibri" w:eastAsia="SimSun" w:hAnsi="Calibri" w:cs="Calibri"/>
          <w:i/>
          <w:iCs/>
          <w:kern w:val="1"/>
          <w:sz w:val="22"/>
          <w:szCs w:val="22"/>
          <w:highlight w:val="yellow"/>
          <w:lang w:eastAsia="hi-IN" w:bidi="hi-IN"/>
        </w:rPr>
        <w:t xml:space="preserve"> nemocnice, </w:t>
      </w: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 motorová dlaha koleno/kyčel a </w:t>
      </w:r>
      <w:r w:rsidRPr="009B64CE">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motorová dlaha rameno</w:t>
      </w:r>
      <w:r w:rsidR="00CA2E1D">
        <w:rPr>
          <w:rFonts w:ascii="Calibri" w:eastAsia="SimSun" w:hAnsi="Calibri" w:cs="Calibri"/>
          <w:i/>
          <w:iCs/>
          <w:kern w:val="1"/>
          <w:sz w:val="22"/>
          <w:szCs w:val="22"/>
          <w:highlight w:val="yellow"/>
          <w:lang w:eastAsia="hi-IN" w:bidi="hi-IN"/>
        </w:rPr>
        <w:t xml:space="preserve"> pro </w:t>
      </w:r>
      <w:proofErr w:type="spellStart"/>
      <w:r w:rsidR="00CA2E1D">
        <w:rPr>
          <w:rFonts w:ascii="Calibri" w:eastAsia="SimSun" w:hAnsi="Calibri" w:cs="Calibri"/>
          <w:i/>
          <w:iCs/>
          <w:kern w:val="1"/>
          <w:sz w:val="22"/>
          <w:szCs w:val="22"/>
          <w:highlight w:val="yellow"/>
          <w:lang w:eastAsia="hi-IN" w:bidi="hi-IN"/>
        </w:rPr>
        <w:t>Rehablitaci</w:t>
      </w:r>
      <w:proofErr w:type="spellEnd"/>
      <w:r w:rsidR="00CA2E1D">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Orlickoústecké</w:t>
      </w:r>
      <w:r w:rsidR="00CA2E1D">
        <w:rPr>
          <w:rFonts w:ascii="Calibri" w:eastAsia="SimSun" w:hAnsi="Calibri" w:cs="Calibri"/>
          <w:i/>
          <w:iCs/>
          <w:kern w:val="1"/>
          <w:sz w:val="22"/>
          <w:szCs w:val="22"/>
          <w:highlight w:val="yellow"/>
          <w:lang w:eastAsia="hi-IN" w:bidi="hi-IN"/>
        </w:rPr>
        <w:t xml:space="preserve"> nemocnice, </w:t>
      </w:r>
      <w:r>
        <w:rPr>
          <w:rFonts w:ascii="Calibri" w:eastAsia="SimSun" w:hAnsi="Calibri" w:cs="Calibri"/>
          <w:b/>
          <w:bCs/>
          <w:i/>
          <w:iCs/>
          <w:kern w:val="1"/>
          <w:sz w:val="22"/>
          <w:szCs w:val="22"/>
          <w:highlight w:val="yellow"/>
          <w:lang w:eastAsia="hi-IN" w:bidi="hi-IN"/>
        </w:rPr>
        <w:t>4</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přístroje: motorová dlaha koleno/kyčel a </w:t>
      </w:r>
      <w:r w:rsidRPr="009B64CE">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motorová dlaha rameno pro Ortopedii</w:t>
      </w:r>
      <w:r w:rsidR="00CA2E1D">
        <w:rPr>
          <w:rFonts w:ascii="Calibri" w:eastAsia="SimSun" w:hAnsi="Calibri" w:cs="Calibri"/>
          <w:i/>
          <w:iCs/>
          <w:kern w:val="1"/>
          <w:sz w:val="22"/>
          <w:szCs w:val="22"/>
          <w:highlight w:val="yellow"/>
          <w:lang w:eastAsia="hi-IN" w:bidi="hi-IN"/>
        </w:rPr>
        <w:t xml:space="preserve"> Pardubické nemocnice</w:t>
      </w:r>
      <w:r w:rsidR="00CA2E1D" w:rsidRPr="00020322">
        <w:rPr>
          <w:rFonts w:ascii="Calibri" w:eastAsia="SimSun" w:hAnsi="Calibri" w:cs="Calibri"/>
          <w:i/>
          <w:iCs/>
          <w:kern w:val="1"/>
          <w:sz w:val="22"/>
          <w:szCs w:val="22"/>
          <w:highlight w:val="yellow"/>
          <w:lang w:eastAsia="hi-IN" w:bidi="hi-IN"/>
        </w:rPr>
        <w:t xml:space="preserve"> </w:t>
      </w:r>
      <w:r w:rsidR="00CA2E1D">
        <w:rPr>
          <w:rFonts w:ascii="Calibri" w:eastAsia="SimSun" w:hAnsi="Calibri" w:cs="Calibri"/>
          <w:i/>
          <w:iCs/>
          <w:kern w:val="1"/>
          <w:sz w:val="22"/>
          <w:szCs w:val="22"/>
          <w:highlight w:val="yellow"/>
          <w:lang w:eastAsia="hi-IN" w:bidi="hi-IN"/>
        </w:rPr>
        <w:t xml:space="preserve">a </w:t>
      </w:r>
      <w:r w:rsidR="00F33255">
        <w:rPr>
          <w:rFonts w:ascii="Calibri" w:eastAsia="SimSun" w:hAnsi="Calibri" w:cs="Calibri"/>
          <w:b/>
          <w:bCs/>
          <w:i/>
          <w:iCs/>
          <w:kern w:val="1"/>
          <w:sz w:val="22"/>
          <w:szCs w:val="22"/>
          <w:highlight w:val="yellow"/>
          <w:lang w:eastAsia="hi-IN" w:bidi="hi-IN"/>
        </w:rPr>
        <w:t>1</w:t>
      </w:r>
      <w:r w:rsidR="00F33255" w:rsidRPr="00CA2E1D">
        <w:rPr>
          <w:rFonts w:ascii="Calibri" w:eastAsia="SimSun" w:hAnsi="Calibri" w:cs="Calibri"/>
          <w:b/>
          <w:bCs/>
          <w:i/>
          <w:iCs/>
          <w:kern w:val="1"/>
          <w:sz w:val="22"/>
          <w:szCs w:val="22"/>
          <w:highlight w:val="yellow"/>
          <w:lang w:eastAsia="hi-IN" w:bidi="hi-IN"/>
        </w:rPr>
        <w:t xml:space="preserve"> ks</w:t>
      </w:r>
      <w:r w:rsidR="00F33255">
        <w:rPr>
          <w:rFonts w:ascii="Calibri" w:eastAsia="SimSun" w:hAnsi="Calibri" w:cs="Calibri"/>
          <w:i/>
          <w:iCs/>
          <w:kern w:val="1"/>
          <w:sz w:val="22"/>
          <w:szCs w:val="22"/>
          <w:highlight w:val="yellow"/>
          <w:lang w:eastAsia="hi-IN" w:bidi="hi-IN"/>
        </w:rPr>
        <w:t xml:space="preserve"> přístroje: motorová dlaha koleno/kyčel; </w:t>
      </w:r>
      <w:r w:rsidR="00F33255" w:rsidRPr="009B64CE">
        <w:rPr>
          <w:rFonts w:ascii="Calibri" w:eastAsia="SimSun" w:hAnsi="Calibri" w:cs="Calibri"/>
          <w:b/>
          <w:bCs/>
          <w:i/>
          <w:iCs/>
          <w:kern w:val="1"/>
          <w:sz w:val="22"/>
          <w:szCs w:val="22"/>
          <w:highlight w:val="yellow"/>
          <w:lang w:eastAsia="hi-IN" w:bidi="hi-IN"/>
        </w:rPr>
        <w:t>1</w:t>
      </w:r>
      <w:r w:rsidR="00F33255">
        <w:rPr>
          <w:rFonts w:ascii="Calibri" w:eastAsia="SimSun" w:hAnsi="Calibri" w:cs="Calibri"/>
          <w:b/>
          <w:bCs/>
          <w:i/>
          <w:iCs/>
          <w:kern w:val="1"/>
          <w:sz w:val="22"/>
          <w:szCs w:val="22"/>
          <w:highlight w:val="yellow"/>
          <w:lang w:eastAsia="hi-IN" w:bidi="hi-IN"/>
        </w:rPr>
        <w:t> </w:t>
      </w:r>
      <w:r w:rsidR="00F33255" w:rsidRPr="009B64CE">
        <w:rPr>
          <w:rFonts w:ascii="Calibri" w:eastAsia="SimSun" w:hAnsi="Calibri" w:cs="Calibri"/>
          <w:b/>
          <w:bCs/>
          <w:i/>
          <w:iCs/>
          <w:kern w:val="1"/>
          <w:sz w:val="22"/>
          <w:szCs w:val="22"/>
          <w:highlight w:val="yellow"/>
          <w:lang w:eastAsia="hi-IN" w:bidi="hi-IN"/>
        </w:rPr>
        <w:t>ks</w:t>
      </w:r>
      <w:r w:rsidR="00F33255">
        <w:rPr>
          <w:rFonts w:ascii="Calibri" w:eastAsia="SimSun" w:hAnsi="Calibri" w:cs="Calibri"/>
          <w:i/>
          <w:iCs/>
          <w:kern w:val="1"/>
          <w:sz w:val="22"/>
          <w:szCs w:val="22"/>
          <w:highlight w:val="yellow"/>
          <w:lang w:eastAsia="hi-IN" w:bidi="hi-IN"/>
        </w:rPr>
        <w:t xml:space="preserve"> přístroje: motorová dlaha rameno; </w:t>
      </w:r>
      <w:r w:rsidR="00F33255" w:rsidRPr="009B64CE">
        <w:rPr>
          <w:rFonts w:ascii="Calibri" w:eastAsia="SimSun" w:hAnsi="Calibri" w:cs="Calibri"/>
          <w:b/>
          <w:bCs/>
          <w:i/>
          <w:iCs/>
          <w:kern w:val="1"/>
          <w:sz w:val="22"/>
          <w:szCs w:val="22"/>
          <w:highlight w:val="yellow"/>
          <w:lang w:eastAsia="hi-IN" w:bidi="hi-IN"/>
        </w:rPr>
        <w:t>1 ks</w:t>
      </w:r>
      <w:r w:rsidR="00F33255">
        <w:rPr>
          <w:rFonts w:ascii="Calibri" w:eastAsia="SimSun" w:hAnsi="Calibri" w:cs="Calibri"/>
          <w:i/>
          <w:iCs/>
          <w:kern w:val="1"/>
          <w:sz w:val="22"/>
          <w:szCs w:val="22"/>
          <w:highlight w:val="yellow"/>
          <w:lang w:eastAsia="hi-IN" w:bidi="hi-IN"/>
        </w:rPr>
        <w:t xml:space="preserve"> přístroje: motorová dlaha loket; </w:t>
      </w:r>
      <w:r w:rsidR="00F33255" w:rsidRPr="009B64CE">
        <w:rPr>
          <w:rFonts w:ascii="Calibri" w:eastAsia="SimSun" w:hAnsi="Calibri" w:cs="Calibri"/>
          <w:b/>
          <w:bCs/>
          <w:i/>
          <w:iCs/>
          <w:kern w:val="1"/>
          <w:sz w:val="22"/>
          <w:szCs w:val="22"/>
          <w:highlight w:val="yellow"/>
          <w:lang w:eastAsia="hi-IN" w:bidi="hi-IN"/>
        </w:rPr>
        <w:t>1 ks</w:t>
      </w:r>
      <w:r w:rsidR="00F33255">
        <w:rPr>
          <w:rFonts w:ascii="Calibri" w:eastAsia="SimSun" w:hAnsi="Calibri" w:cs="Calibri"/>
          <w:i/>
          <w:iCs/>
          <w:kern w:val="1"/>
          <w:sz w:val="22"/>
          <w:szCs w:val="22"/>
          <w:highlight w:val="yellow"/>
          <w:lang w:eastAsia="hi-IN" w:bidi="hi-IN"/>
        </w:rPr>
        <w:t xml:space="preserve"> přístroje: motorová dlaha </w:t>
      </w:r>
      <w:r w:rsidR="00E2149A">
        <w:rPr>
          <w:rFonts w:ascii="Calibri" w:eastAsia="SimSun" w:hAnsi="Calibri" w:cs="Calibri"/>
          <w:i/>
          <w:iCs/>
          <w:kern w:val="1"/>
          <w:sz w:val="22"/>
          <w:szCs w:val="22"/>
          <w:highlight w:val="yellow"/>
          <w:lang w:eastAsia="hi-IN" w:bidi="hi-IN"/>
        </w:rPr>
        <w:t xml:space="preserve">hlezno </w:t>
      </w:r>
      <w:r w:rsidR="00F33255">
        <w:rPr>
          <w:rFonts w:ascii="Calibri" w:eastAsia="SimSun" w:hAnsi="Calibri" w:cs="Calibri"/>
          <w:i/>
          <w:iCs/>
          <w:kern w:val="1"/>
          <w:sz w:val="22"/>
          <w:szCs w:val="22"/>
          <w:highlight w:val="yellow"/>
          <w:lang w:eastAsia="hi-IN" w:bidi="hi-IN"/>
        </w:rPr>
        <w:t xml:space="preserve">pro </w:t>
      </w:r>
      <w:proofErr w:type="spellStart"/>
      <w:r w:rsidR="00F33255">
        <w:rPr>
          <w:rFonts w:ascii="Calibri" w:eastAsia="SimSun" w:hAnsi="Calibri" w:cs="Calibri"/>
          <w:i/>
          <w:iCs/>
          <w:kern w:val="1"/>
          <w:sz w:val="22"/>
          <w:szCs w:val="22"/>
          <w:highlight w:val="yellow"/>
          <w:lang w:eastAsia="hi-IN" w:bidi="hi-IN"/>
        </w:rPr>
        <w:t>Rehablitaci</w:t>
      </w:r>
      <w:proofErr w:type="spellEnd"/>
      <w:r w:rsidR="00F33255">
        <w:rPr>
          <w:rFonts w:ascii="Calibri" w:eastAsia="SimSun" w:hAnsi="Calibri" w:cs="Calibri"/>
          <w:i/>
          <w:iCs/>
          <w:kern w:val="1"/>
          <w:sz w:val="22"/>
          <w:szCs w:val="22"/>
          <w:highlight w:val="yellow"/>
          <w:lang w:eastAsia="hi-IN" w:bidi="hi-IN"/>
        </w:rPr>
        <w:t xml:space="preserve"> </w:t>
      </w:r>
      <w:r w:rsidR="00CA2E1D">
        <w:rPr>
          <w:rFonts w:ascii="Calibri" w:eastAsia="SimSun" w:hAnsi="Calibri" w:cs="Calibri"/>
          <w:i/>
          <w:iCs/>
          <w:kern w:val="1"/>
          <w:sz w:val="22"/>
          <w:szCs w:val="22"/>
          <w:highlight w:val="yellow"/>
          <w:lang w:eastAsia="hi-IN" w:bidi="hi-IN"/>
        </w:rPr>
        <w:t xml:space="preserve">Pardubické nemocnice </w:t>
      </w:r>
      <w:r w:rsidR="00CA2E1D" w:rsidRPr="00F33255">
        <w:rPr>
          <w:rFonts w:ascii="Calibri" w:eastAsia="SimSun" w:hAnsi="Calibri" w:cs="Calibri"/>
          <w:b/>
          <w:bCs/>
          <w:i/>
          <w:iCs/>
          <w:kern w:val="1"/>
          <w:sz w:val="22"/>
          <w:szCs w:val="22"/>
          <w:highlight w:val="yellow"/>
          <w:u w:val="single"/>
          <w:lang w:eastAsia="hi-IN" w:bidi="hi-IN"/>
        </w:rPr>
        <w:t xml:space="preserve">pro část č. </w:t>
      </w:r>
      <w:r w:rsidR="00F33255" w:rsidRPr="00F33255">
        <w:rPr>
          <w:rFonts w:ascii="Calibri" w:eastAsia="SimSun" w:hAnsi="Calibri" w:cs="Calibri"/>
          <w:b/>
          <w:bCs/>
          <w:i/>
          <w:iCs/>
          <w:kern w:val="1"/>
          <w:sz w:val="22"/>
          <w:szCs w:val="22"/>
          <w:highlight w:val="yellow"/>
          <w:u w:val="single"/>
          <w:lang w:eastAsia="hi-IN" w:bidi="hi-IN"/>
        </w:rPr>
        <w:t>4</w:t>
      </w:r>
      <w:r w:rsidR="00CA2E1D" w:rsidRPr="00F33255">
        <w:rPr>
          <w:rFonts w:ascii="Calibri" w:eastAsia="SimSun" w:hAnsi="Calibri" w:cs="Calibri"/>
          <w:b/>
          <w:bCs/>
          <w:i/>
          <w:iCs/>
          <w:kern w:val="1"/>
          <w:sz w:val="22"/>
          <w:szCs w:val="22"/>
          <w:highlight w:val="yellow"/>
          <w:u w:val="single"/>
          <w:lang w:eastAsia="hi-IN" w:bidi="hi-IN"/>
        </w:rPr>
        <w:t xml:space="preserve"> veřejné zakázk</w:t>
      </w:r>
      <w:r w:rsidR="002C77B0">
        <w:rPr>
          <w:rFonts w:ascii="Calibri" w:eastAsia="SimSun" w:hAnsi="Calibri" w:cs="Calibri"/>
          <w:b/>
          <w:bCs/>
          <w:i/>
          <w:iCs/>
          <w:kern w:val="1"/>
          <w:sz w:val="22"/>
          <w:szCs w:val="22"/>
          <w:highlight w:val="yellow"/>
          <w:u w:val="single"/>
          <w:lang w:eastAsia="hi-IN" w:bidi="hi-IN"/>
        </w:rPr>
        <w:t>y</w:t>
      </w:r>
      <w:r w:rsidR="00CA2E1D">
        <w:rPr>
          <w:rFonts w:ascii="Calibri" w:eastAsia="SimSun" w:hAnsi="Calibri" w:cs="Calibri"/>
          <w:i/>
          <w:iCs/>
          <w:kern w:val="1"/>
          <w:sz w:val="22"/>
          <w:szCs w:val="22"/>
          <w:lang w:eastAsia="hi-IN" w:bidi="hi-IN"/>
        </w:rPr>
        <w:t>;</w:t>
      </w:r>
    </w:p>
    <w:p w14:paraId="1B8A1689" w14:textId="76100CB9" w:rsidR="00CA2E1D" w:rsidRDefault="00F33255"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rázová vlna </w:t>
      </w:r>
      <w:r w:rsidR="00CA2E1D">
        <w:rPr>
          <w:rFonts w:ascii="Calibri" w:eastAsia="SimSun" w:hAnsi="Calibri" w:cs="Calibri"/>
          <w:i/>
          <w:iCs/>
          <w:kern w:val="1"/>
          <w:sz w:val="22"/>
          <w:szCs w:val="22"/>
          <w:highlight w:val="yellow"/>
          <w:lang w:eastAsia="hi-IN" w:bidi="hi-IN"/>
        </w:rPr>
        <w:t xml:space="preserve">pro </w:t>
      </w:r>
      <w:proofErr w:type="spellStart"/>
      <w:r w:rsidR="00CA2E1D">
        <w:rPr>
          <w:rFonts w:ascii="Calibri" w:eastAsia="SimSun" w:hAnsi="Calibri" w:cs="Calibri"/>
          <w:i/>
          <w:iCs/>
          <w:kern w:val="1"/>
          <w:sz w:val="22"/>
          <w:szCs w:val="22"/>
          <w:highlight w:val="yellow"/>
          <w:lang w:eastAsia="hi-IN" w:bidi="hi-IN"/>
        </w:rPr>
        <w:t>Rehablitaci</w:t>
      </w:r>
      <w:proofErr w:type="spellEnd"/>
      <w:r w:rsidR="00CA2E1D">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Svitavské</w:t>
      </w:r>
      <w:r w:rsidR="00CA2E1D">
        <w:rPr>
          <w:rFonts w:ascii="Calibri" w:eastAsia="SimSun" w:hAnsi="Calibri" w:cs="Calibri"/>
          <w:i/>
          <w:iCs/>
          <w:kern w:val="1"/>
          <w:sz w:val="22"/>
          <w:szCs w:val="22"/>
          <w:highlight w:val="yellow"/>
          <w:lang w:eastAsia="hi-IN" w:bidi="hi-IN"/>
        </w:rPr>
        <w:t xml:space="preserve"> nemocnice </w:t>
      </w:r>
      <w:r w:rsidR="00CA2E1D" w:rsidRPr="00F33255">
        <w:rPr>
          <w:rFonts w:ascii="Calibri" w:eastAsia="SimSun" w:hAnsi="Calibri" w:cs="Calibri"/>
          <w:b/>
          <w:bCs/>
          <w:i/>
          <w:iCs/>
          <w:kern w:val="1"/>
          <w:sz w:val="22"/>
          <w:szCs w:val="22"/>
          <w:highlight w:val="yellow"/>
          <w:u w:val="single"/>
          <w:lang w:eastAsia="hi-IN" w:bidi="hi-IN"/>
        </w:rPr>
        <w:t xml:space="preserve">pro část č. </w:t>
      </w:r>
      <w:r w:rsidRPr="00F33255">
        <w:rPr>
          <w:rFonts w:ascii="Calibri" w:eastAsia="SimSun" w:hAnsi="Calibri" w:cs="Calibri"/>
          <w:b/>
          <w:bCs/>
          <w:i/>
          <w:iCs/>
          <w:kern w:val="1"/>
          <w:sz w:val="22"/>
          <w:szCs w:val="22"/>
          <w:highlight w:val="yellow"/>
          <w:u w:val="single"/>
          <w:lang w:eastAsia="hi-IN" w:bidi="hi-IN"/>
        </w:rPr>
        <w:t>5</w:t>
      </w:r>
      <w:r w:rsidR="00CA2E1D" w:rsidRPr="00F33255">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4E326526" w14:textId="60C51E19" w:rsidR="00CA2E1D" w:rsidRDefault="00311A0E"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diatermie mikrovlnná a </w:t>
      </w:r>
      <w:r w:rsidRPr="00311A0E">
        <w:rPr>
          <w:rFonts w:ascii="Calibri" w:eastAsia="SimSun" w:hAnsi="Calibri" w:cs="Calibri"/>
          <w:b/>
          <w:bCs/>
          <w:i/>
          <w:iCs/>
          <w:kern w:val="1"/>
          <w:sz w:val="22"/>
          <w:szCs w:val="22"/>
          <w:highlight w:val="yellow"/>
          <w:lang w:eastAsia="hi-IN" w:bidi="hi-IN"/>
        </w:rPr>
        <w:t>1 ks</w:t>
      </w:r>
      <w:r>
        <w:rPr>
          <w:rFonts w:ascii="Calibri" w:eastAsia="SimSun" w:hAnsi="Calibri" w:cs="Calibri"/>
          <w:i/>
          <w:iCs/>
          <w:kern w:val="1"/>
          <w:sz w:val="22"/>
          <w:szCs w:val="22"/>
          <w:highlight w:val="yellow"/>
          <w:lang w:eastAsia="hi-IN" w:bidi="hi-IN"/>
        </w:rPr>
        <w:t xml:space="preserve"> přístroje: diatermie krátkovlnná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w:t>
      </w:r>
      <w:r w:rsidR="00CA2E1D">
        <w:rPr>
          <w:rFonts w:ascii="Calibri" w:eastAsia="SimSun" w:hAnsi="Calibri" w:cs="Calibri"/>
          <w:i/>
          <w:iCs/>
          <w:kern w:val="1"/>
          <w:sz w:val="22"/>
          <w:szCs w:val="22"/>
          <w:highlight w:val="yellow"/>
          <w:lang w:eastAsia="hi-IN" w:bidi="hi-IN"/>
        </w:rPr>
        <w:t xml:space="preserve"> </w:t>
      </w:r>
      <w:r w:rsidR="00CA2E1D" w:rsidRPr="00311A0E">
        <w:rPr>
          <w:rFonts w:ascii="Calibri" w:eastAsia="SimSun" w:hAnsi="Calibri" w:cs="Calibri"/>
          <w:b/>
          <w:bCs/>
          <w:i/>
          <w:iCs/>
          <w:kern w:val="1"/>
          <w:sz w:val="22"/>
          <w:szCs w:val="22"/>
          <w:highlight w:val="yellow"/>
          <w:u w:val="single"/>
          <w:lang w:eastAsia="hi-IN" w:bidi="hi-IN"/>
        </w:rPr>
        <w:t xml:space="preserve">pro část č. </w:t>
      </w:r>
      <w:r w:rsidRPr="00311A0E">
        <w:rPr>
          <w:rFonts w:ascii="Calibri" w:eastAsia="SimSun" w:hAnsi="Calibri" w:cs="Calibri"/>
          <w:b/>
          <w:bCs/>
          <w:i/>
          <w:iCs/>
          <w:kern w:val="1"/>
          <w:sz w:val="22"/>
          <w:szCs w:val="22"/>
          <w:highlight w:val="yellow"/>
          <w:u w:val="single"/>
          <w:lang w:eastAsia="hi-IN" w:bidi="hi-IN"/>
        </w:rPr>
        <w:t>6</w:t>
      </w:r>
      <w:r w:rsidR="00CA2E1D" w:rsidRPr="00311A0E">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27427483" w14:textId="05209FE5" w:rsidR="002437BA" w:rsidRDefault="002437BA" w:rsidP="002437B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7</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rehabilitační stůl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 </w:t>
      </w:r>
      <w:r w:rsidRPr="00311A0E">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lang w:eastAsia="hi-IN" w:bidi="hi-IN"/>
        </w:rPr>
        <w:t>;</w:t>
      </w:r>
    </w:p>
    <w:p w14:paraId="577E2EA4" w14:textId="4FA2BC81" w:rsidR="006F1B66" w:rsidRDefault="006F1B66" w:rsidP="006F1B66">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trakční stůl 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 </w:t>
      </w:r>
      <w:r w:rsidRPr="00311A0E">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8</w:t>
      </w:r>
      <w:r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lang w:eastAsia="hi-IN" w:bidi="hi-IN"/>
        </w:rPr>
        <w:t>;</w:t>
      </w:r>
    </w:p>
    <w:p w14:paraId="7ABAC611" w14:textId="31267010" w:rsidR="009A1F3A" w:rsidRDefault="007A616F" w:rsidP="00B321B0">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Pr>
          <w:rFonts w:ascii="Calibri" w:eastAsia="SimSun" w:hAnsi="Calibri" w:cs="Calibri"/>
          <w:i/>
          <w:iCs/>
          <w:kern w:val="1"/>
          <w:sz w:val="22"/>
          <w:szCs w:val="22"/>
          <w:highlight w:val="yellow"/>
          <w:lang w:eastAsia="hi-IN" w:bidi="hi-IN"/>
        </w:rPr>
        <w:t xml:space="preserve">vana pro celotělovou vířivou koupel </w:t>
      </w:r>
      <w:r w:rsidR="00CA2E1D">
        <w:rPr>
          <w:rFonts w:ascii="Calibri" w:eastAsia="SimSun" w:hAnsi="Calibri" w:cs="Calibri"/>
          <w:i/>
          <w:iCs/>
          <w:kern w:val="1"/>
          <w:sz w:val="22"/>
          <w:szCs w:val="22"/>
          <w:highlight w:val="yellow"/>
          <w:lang w:eastAsia="hi-IN" w:bidi="hi-IN"/>
        </w:rPr>
        <w:t xml:space="preserve">pro </w:t>
      </w:r>
      <w:proofErr w:type="spellStart"/>
      <w:r w:rsidR="00CA2E1D">
        <w:rPr>
          <w:rFonts w:ascii="Calibri" w:eastAsia="SimSun" w:hAnsi="Calibri" w:cs="Calibri"/>
          <w:i/>
          <w:iCs/>
          <w:kern w:val="1"/>
          <w:sz w:val="22"/>
          <w:szCs w:val="22"/>
          <w:highlight w:val="yellow"/>
          <w:lang w:eastAsia="hi-IN" w:bidi="hi-IN"/>
        </w:rPr>
        <w:t>Rehablitaci</w:t>
      </w:r>
      <w:proofErr w:type="spellEnd"/>
      <w:r w:rsidR="00CA2E1D">
        <w:rPr>
          <w:rFonts w:ascii="Calibri" w:eastAsia="SimSun" w:hAnsi="Calibri" w:cs="Calibri"/>
          <w:i/>
          <w:iCs/>
          <w:kern w:val="1"/>
          <w:sz w:val="22"/>
          <w:szCs w:val="22"/>
          <w:highlight w:val="yellow"/>
          <w:lang w:eastAsia="hi-IN" w:bidi="hi-IN"/>
        </w:rPr>
        <w:t xml:space="preserve"> Litomyšlské nemocnice </w:t>
      </w:r>
      <w:r w:rsidR="00CA2E1D" w:rsidRPr="007A616F">
        <w:rPr>
          <w:rFonts w:ascii="Calibri" w:eastAsia="SimSun" w:hAnsi="Calibri" w:cs="Calibri"/>
          <w:b/>
          <w:bCs/>
          <w:i/>
          <w:iCs/>
          <w:kern w:val="1"/>
          <w:sz w:val="22"/>
          <w:szCs w:val="22"/>
          <w:highlight w:val="yellow"/>
          <w:u w:val="single"/>
          <w:lang w:eastAsia="hi-IN" w:bidi="hi-IN"/>
        </w:rPr>
        <w:t xml:space="preserve">pro část č. </w:t>
      </w:r>
      <w:r w:rsidRPr="007A616F">
        <w:rPr>
          <w:rFonts w:ascii="Calibri" w:eastAsia="SimSun" w:hAnsi="Calibri" w:cs="Calibri"/>
          <w:b/>
          <w:bCs/>
          <w:i/>
          <w:iCs/>
          <w:kern w:val="1"/>
          <w:sz w:val="22"/>
          <w:szCs w:val="22"/>
          <w:highlight w:val="yellow"/>
          <w:u w:val="single"/>
          <w:lang w:eastAsia="hi-IN" w:bidi="hi-IN"/>
        </w:rPr>
        <w:t>9</w:t>
      </w:r>
      <w:r w:rsidR="00CA2E1D" w:rsidRPr="007A616F">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39D5678E" w14:textId="6BDC5204" w:rsidR="009A1F3A" w:rsidRDefault="009A1F3A" w:rsidP="009A1F3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rehabilitační laser vysokovýkonný bez scanneru pro Rehabilitaci Orlickoústecké nemocnice, </w:t>
      </w: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rehabilitační laser vysokovýkonný bez scanneru pro Ortopedii Pardubické nemocnice a </w:t>
      </w: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rehabilitační laser vysokovýkonný se </w:t>
      </w:r>
      <w:r w:rsidR="00E2149A">
        <w:rPr>
          <w:rFonts w:ascii="Calibri" w:eastAsia="SimSun" w:hAnsi="Calibri" w:cs="Calibri"/>
          <w:i/>
          <w:iCs/>
          <w:kern w:val="1"/>
          <w:sz w:val="22"/>
          <w:szCs w:val="22"/>
          <w:highlight w:val="yellow"/>
          <w:lang w:eastAsia="hi-IN" w:bidi="hi-IN"/>
        </w:rPr>
        <w:t xml:space="preserve">scannerem </w:t>
      </w:r>
      <w:r>
        <w:rPr>
          <w:rFonts w:ascii="Calibri" w:eastAsia="SimSun" w:hAnsi="Calibri" w:cs="Calibri"/>
          <w:i/>
          <w:iCs/>
          <w:kern w:val="1"/>
          <w:sz w:val="22"/>
          <w:szCs w:val="22"/>
          <w:highlight w:val="yellow"/>
          <w:lang w:eastAsia="hi-IN" w:bidi="hi-IN"/>
        </w:rPr>
        <w:t xml:space="preserve">pro </w:t>
      </w:r>
      <w:proofErr w:type="spellStart"/>
      <w:r>
        <w:rPr>
          <w:rFonts w:ascii="Calibri" w:eastAsia="SimSun" w:hAnsi="Calibri" w:cs="Calibri"/>
          <w:i/>
          <w:iCs/>
          <w:kern w:val="1"/>
          <w:sz w:val="22"/>
          <w:szCs w:val="22"/>
          <w:highlight w:val="yellow"/>
          <w:lang w:eastAsia="hi-IN" w:bidi="hi-IN"/>
        </w:rPr>
        <w:t>Rehablitaci</w:t>
      </w:r>
      <w:proofErr w:type="spellEnd"/>
      <w:r>
        <w:rPr>
          <w:rFonts w:ascii="Calibri" w:eastAsia="SimSun" w:hAnsi="Calibri" w:cs="Calibri"/>
          <w:i/>
          <w:iCs/>
          <w:kern w:val="1"/>
          <w:sz w:val="22"/>
          <w:szCs w:val="22"/>
          <w:highlight w:val="yellow"/>
          <w:lang w:eastAsia="hi-IN" w:bidi="hi-IN"/>
        </w:rPr>
        <w:t xml:space="preserve"> Svitavské nemocnice </w:t>
      </w:r>
      <w:r w:rsidRPr="00F33255">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10</w:t>
      </w:r>
      <w:r w:rsidRPr="00F33255">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lang w:eastAsia="hi-IN" w:bidi="hi-IN"/>
        </w:rPr>
        <w:t>;</w:t>
      </w:r>
    </w:p>
    <w:p w14:paraId="4AF27F50" w14:textId="3ADF0BBA" w:rsidR="009A1F3A" w:rsidRDefault="009A1F3A" w:rsidP="009A1F3A">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Pr="00CA2E1D">
        <w:rPr>
          <w:rFonts w:ascii="Calibri" w:eastAsia="SimSun" w:hAnsi="Calibri" w:cs="Calibri"/>
          <w:b/>
          <w:bCs/>
          <w:i/>
          <w:iCs/>
          <w:kern w:val="1"/>
          <w:sz w:val="22"/>
          <w:szCs w:val="22"/>
          <w:highlight w:val="yellow"/>
          <w:lang w:eastAsia="hi-IN" w:bidi="hi-IN"/>
        </w:rPr>
        <w:t xml:space="preserve"> ks</w:t>
      </w:r>
      <w:r>
        <w:rPr>
          <w:rFonts w:ascii="Calibri" w:eastAsia="SimSun" w:hAnsi="Calibri" w:cs="Calibri"/>
          <w:i/>
          <w:iCs/>
          <w:kern w:val="1"/>
          <w:sz w:val="22"/>
          <w:szCs w:val="22"/>
          <w:highlight w:val="yellow"/>
          <w:lang w:eastAsia="hi-IN" w:bidi="hi-IN"/>
        </w:rPr>
        <w:t xml:space="preserve"> přístroje: </w:t>
      </w:r>
      <w:r w:rsidR="0013761A">
        <w:rPr>
          <w:rFonts w:ascii="Calibri" w:eastAsia="SimSun" w:hAnsi="Calibri" w:cs="Calibri"/>
          <w:i/>
          <w:iCs/>
          <w:kern w:val="1"/>
          <w:sz w:val="22"/>
          <w:szCs w:val="22"/>
          <w:highlight w:val="yellow"/>
          <w:lang w:eastAsia="hi-IN" w:bidi="hi-IN"/>
        </w:rPr>
        <w:t xml:space="preserve">magnetoterapeutický přístroj typ II. pro Rehabilitaci Orlickoústecké nemocnice a </w:t>
      </w:r>
      <w:r w:rsidR="0013761A" w:rsidRPr="00CA2E1D">
        <w:rPr>
          <w:rFonts w:ascii="Calibri" w:eastAsia="SimSun" w:hAnsi="Calibri" w:cs="Calibri"/>
          <w:b/>
          <w:bCs/>
          <w:i/>
          <w:iCs/>
          <w:kern w:val="1"/>
          <w:sz w:val="22"/>
          <w:szCs w:val="22"/>
          <w:highlight w:val="yellow"/>
          <w:lang w:eastAsia="hi-IN" w:bidi="hi-IN"/>
        </w:rPr>
        <w:t>1 ks</w:t>
      </w:r>
      <w:r w:rsidR="0013761A">
        <w:rPr>
          <w:rFonts w:ascii="Calibri" w:eastAsia="SimSun" w:hAnsi="Calibri" w:cs="Calibri"/>
          <w:i/>
          <w:iCs/>
          <w:kern w:val="1"/>
          <w:sz w:val="22"/>
          <w:szCs w:val="22"/>
          <w:highlight w:val="yellow"/>
          <w:lang w:eastAsia="hi-IN" w:bidi="hi-IN"/>
        </w:rPr>
        <w:t xml:space="preserve"> přístroje: magnetoterapeutický přístroj typ II. pro Rehabilitaci Pardubické nemocnice </w:t>
      </w:r>
      <w:r w:rsidR="0013761A" w:rsidRPr="00CA2E1D">
        <w:rPr>
          <w:rFonts w:ascii="Calibri" w:eastAsia="SimSun" w:hAnsi="Calibri" w:cs="Calibri"/>
          <w:b/>
          <w:bCs/>
          <w:i/>
          <w:iCs/>
          <w:kern w:val="1"/>
          <w:sz w:val="22"/>
          <w:szCs w:val="22"/>
          <w:highlight w:val="yellow"/>
          <w:u w:val="single"/>
          <w:lang w:eastAsia="hi-IN" w:bidi="hi-IN"/>
        </w:rPr>
        <w:t>pro část 1</w:t>
      </w:r>
      <w:r w:rsidR="0013761A">
        <w:rPr>
          <w:rFonts w:ascii="Calibri" w:eastAsia="SimSun" w:hAnsi="Calibri" w:cs="Calibri"/>
          <w:b/>
          <w:bCs/>
          <w:i/>
          <w:iCs/>
          <w:kern w:val="1"/>
          <w:sz w:val="22"/>
          <w:szCs w:val="22"/>
          <w:highlight w:val="yellow"/>
          <w:u w:val="single"/>
          <w:lang w:eastAsia="hi-IN" w:bidi="hi-IN"/>
        </w:rPr>
        <w:t>1</w:t>
      </w:r>
      <w:r w:rsidR="0013761A" w:rsidRPr="00CA2E1D">
        <w:rPr>
          <w:rFonts w:ascii="Calibri" w:eastAsia="SimSun" w:hAnsi="Calibri" w:cs="Calibri"/>
          <w:b/>
          <w:bCs/>
          <w:i/>
          <w:iCs/>
          <w:kern w:val="1"/>
          <w:sz w:val="22"/>
          <w:szCs w:val="22"/>
          <w:highlight w:val="yellow"/>
          <w:u w:val="single"/>
          <w:lang w:eastAsia="hi-IN" w:bidi="hi-IN"/>
        </w:rPr>
        <w:t xml:space="preserve"> veřejné zakázky</w:t>
      </w:r>
      <w:r w:rsidR="002C77B0">
        <w:rPr>
          <w:rFonts w:ascii="Calibri" w:eastAsia="SimSun" w:hAnsi="Calibri" w:cs="Calibri"/>
          <w:b/>
          <w:bCs/>
          <w:i/>
          <w:iCs/>
          <w:kern w:val="1"/>
          <w:sz w:val="22"/>
          <w:szCs w:val="22"/>
          <w:u w:val="single"/>
          <w:lang w:eastAsia="hi-IN" w:bidi="hi-IN"/>
        </w:rPr>
        <w:t>)</w:t>
      </w:r>
      <w:r>
        <w:rPr>
          <w:rFonts w:ascii="Calibri" w:eastAsia="SimSun" w:hAnsi="Calibri" w:cs="Calibri"/>
          <w:i/>
          <w:iCs/>
          <w:kern w:val="1"/>
          <w:sz w:val="22"/>
          <w:szCs w:val="22"/>
          <w:lang w:eastAsia="hi-IN" w:bidi="hi-IN"/>
        </w:rPr>
        <w:t>;</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lastRenderedPageBreak/>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321B0">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w:t>
      </w:r>
      <w:r w:rsidRPr="007D4423">
        <w:rPr>
          <w:rFonts w:ascii="Calibri" w:eastAsia="SimSun" w:hAnsi="Calibri" w:cs="Calibri"/>
          <w:kern w:val="1"/>
          <w:sz w:val="22"/>
          <w:szCs w:val="22"/>
          <w:lang w:eastAsia="hi-IN" w:bidi="hi-IN"/>
        </w:rPr>
        <w:lastRenderedPageBreak/>
        <w:t>provozní testy, čištění, dezinfekce atp.). Tento provozní deník musí opatřit razítkem a podpisem zástupce prodávajícího.</w:t>
      </w:r>
    </w:p>
    <w:p w14:paraId="41CAE424" w14:textId="2C41F45F" w:rsidR="006A36A9" w:rsidRPr="00B321B0" w:rsidRDefault="00E91E0D" w:rsidP="00B321B0">
      <w:pPr>
        <w:pStyle w:val="Zkladntextodsazen"/>
        <w:widowControl w:val="0"/>
        <w:tabs>
          <w:tab w:val="clear" w:pos="426"/>
          <w:tab w:val="left" w:pos="709"/>
        </w:tabs>
        <w:suppressAutoHyphens/>
        <w:spacing w:after="60"/>
        <w:contextualSpacing/>
        <w:rPr>
          <w:rFonts w:eastAsia="SimSun"/>
          <w:kern w:val="1"/>
          <w:lang w:eastAsia="hi-IN" w:bidi="hi-IN"/>
        </w:rPr>
      </w:pPr>
      <w:r w:rsidRPr="00B321B0">
        <w:rPr>
          <w:rFonts w:eastAsia="SimSun"/>
          <w:kern w:val="1"/>
          <w:lang w:eastAsia="hi-IN" w:bidi="hi-IN"/>
        </w:rPr>
        <w:t>Prodávající je povinen při dodání zboží splnit ostatní závazné podmínky v souladu s platnými a     účinnými právními předpisy.</w:t>
      </w:r>
    </w:p>
    <w:p w14:paraId="1F9F20B5" w14:textId="2007495F"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1" w:name="_Hlk20150369"/>
    </w:p>
    <w:p w14:paraId="71A4AF8D" w14:textId="68D260CB" w:rsidR="00154226" w:rsidRPr="00154226" w:rsidRDefault="00C1136A" w:rsidP="00154226">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xml:space="preserve"> a </w:t>
      </w:r>
      <w:r w:rsidR="00154226" w:rsidRPr="00154226">
        <w:rPr>
          <w:rFonts w:ascii="Calibri" w:eastAsia="SimSun" w:hAnsi="Calibri" w:cs="Calibri"/>
          <w:i/>
          <w:iCs/>
          <w:kern w:val="1"/>
          <w:sz w:val="22"/>
          <w:szCs w:val="22"/>
          <w:highlight w:val="yellow"/>
          <w:lang w:eastAsia="hi-IN" w:bidi="hi-IN"/>
        </w:rPr>
        <w:t xml:space="preserve">Svitavská nemocnice, Rehabilitace, Kollárova 7 Svitavy 568 25 </w:t>
      </w:r>
      <w:r w:rsidR="00154226">
        <w:rPr>
          <w:rFonts w:ascii="Calibri" w:eastAsia="SimSun" w:hAnsi="Calibri" w:cs="Calibri"/>
          <w:i/>
          <w:iCs/>
          <w:kern w:val="1"/>
          <w:sz w:val="22"/>
          <w:szCs w:val="22"/>
          <w:highlight w:val="yellow"/>
          <w:lang w:eastAsia="hi-IN" w:bidi="hi-IN"/>
        </w:rPr>
        <w:t xml:space="preserve">, </w:t>
      </w:r>
      <w:r w:rsidR="00154226" w:rsidRPr="00154226">
        <w:rPr>
          <w:rFonts w:ascii="Calibri" w:eastAsia="SimSun" w:hAnsi="Calibri" w:cs="Calibri"/>
          <w:b/>
          <w:bCs/>
          <w:i/>
          <w:iCs/>
          <w:kern w:val="1"/>
          <w:sz w:val="22"/>
          <w:szCs w:val="22"/>
          <w:highlight w:val="yellow"/>
          <w:u w:val="single"/>
          <w:lang w:eastAsia="hi-IN" w:bidi="hi-IN"/>
        </w:rPr>
        <w:t>pro část č. 1 veřejné zakázky</w:t>
      </w:r>
      <w:r w:rsidR="00154226">
        <w:rPr>
          <w:rFonts w:ascii="Calibri" w:eastAsia="SimSun" w:hAnsi="Calibri" w:cs="Calibri"/>
          <w:i/>
          <w:iCs/>
          <w:kern w:val="1"/>
          <w:sz w:val="22"/>
          <w:szCs w:val="22"/>
          <w:highlight w:val="yellow"/>
          <w:lang w:eastAsia="hi-IN" w:bidi="hi-IN"/>
        </w:rPr>
        <w:t>;</w:t>
      </w:r>
    </w:p>
    <w:p w14:paraId="4126EB3E" w14:textId="77777777" w:rsidR="00A269C3" w:rsidRDefault="00A269C3"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09CDAA88" w14:textId="3213EAE4" w:rsidR="00A269C3" w:rsidRDefault="00154226"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a Ortopedie,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Rehabilitace,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Chrudimská nemocnice, Rehabiliatce, </w:t>
      </w:r>
      <w:r w:rsidRPr="00154226">
        <w:rPr>
          <w:rFonts w:ascii="Calibri" w:eastAsia="SimSun" w:hAnsi="Calibri" w:cs="Calibri"/>
          <w:i/>
          <w:iCs/>
          <w:kern w:val="1"/>
          <w:sz w:val="22"/>
          <w:szCs w:val="22"/>
          <w:highlight w:val="yellow"/>
          <w:lang w:eastAsia="hi-IN" w:bidi="hi-IN"/>
        </w:rPr>
        <w:t>Václavská 570, 537 01 Chrudim</w:t>
      </w:r>
      <w:r>
        <w:rPr>
          <w:rFonts w:ascii="Calibri" w:eastAsia="SimSun" w:hAnsi="Calibri" w:cs="Calibri"/>
          <w:i/>
          <w:iCs/>
          <w:kern w:val="1"/>
          <w:sz w:val="22"/>
          <w:szCs w:val="22"/>
          <w:highlight w:val="yellow"/>
          <w:lang w:eastAsia="hi-IN" w:bidi="hi-IN"/>
        </w:rPr>
        <w:t xml:space="preserve">, Litomyšlská nemocnice, Rehabilitace, </w:t>
      </w:r>
      <w:r w:rsidR="00A269C3" w:rsidRPr="00A269C3">
        <w:rPr>
          <w:rFonts w:ascii="Calibri" w:eastAsia="SimSun" w:hAnsi="Calibri" w:cs="Calibri"/>
          <w:i/>
          <w:iCs/>
          <w:kern w:val="1"/>
          <w:sz w:val="22"/>
          <w:szCs w:val="22"/>
          <w:highlight w:val="yellow"/>
          <w:lang w:eastAsia="hi-IN" w:bidi="hi-IN"/>
        </w:rPr>
        <w:t>Jana Evangelisty Purkyně 652, 570 01 Litomyšl</w:t>
      </w:r>
      <w:r w:rsidR="00A269C3">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sidR="00A269C3" w:rsidRPr="00A269C3">
        <w:rPr>
          <w:rFonts w:ascii="Calibri" w:eastAsia="SimSun" w:hAnsi="Calibri" w:cs="Calibri"/>
          <w:b/>
          <w:bCs/>
          <w:i/>
          <w:iCs/>
          <w:kern w:val="1"/>
          <w:sz w:val="22"/>
          <w:szCs w:val="22"/>
          <w:highlight w:val="yellow"/>
          <w:u w:val="single"/>
          <w:lang w:eastAsia="hi-IN" w:bidi="hi-IN"/>
        </w:rPr>
        <w:t>2</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highlight w:val="yellow"/>
          <w:lang w:eastAsia="hi-IN" w:bidi="hi-IN"/>
        </w:rPr>
        <w:t>;</w:t>
      </w:r>
    </w:p>
    <w:p w14:paraId="754EA426" w14:textId="77777777" w:rsidR="00A269C3" w:rsidRDefault="00A269C3"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15C1887E" w14:textId="757262CA" w:rsidR="00C1136A" w:rsidRDefault="00A269C3"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xml:space="preserve"> </w:t>
      </w:r>
      <w:bookmarkEnd w:id="1"/>
      <w:r w:rsidR="00020322" w:rsidRPr="00A269C3">
        <w:rPr>
          <w:rFonts w:ascii="Calibri" w:eastAsia="SimSun" w:hAnsi="Calibri" w:cs="Calibri"/>
          <w:b/>
          <w:bCs/>
          <w:i/>
          <w:iCs/>
          <w:kern w:val="1"/>
          <w:sz w:val="22"/>
          <w:szCs w:val="22"/>
          <w:highlight w:val="yellow"/>
          <w:u w:val="single"/>
          <w:lang w:eastAsia="hi-IN" w:bidi="hi-IN"/>
        </w:rPr>
        <w:t xml:space="preserve">pro část č. </w:t>
      </w:r>
      <w:r w:rsidRPr="00A269C3">
        <w:rPr>
          <w:rFonts w:ascii="Calibri" w:eastAsia="SimSun" w:hAnsi="Calibri" w:cs="Calibri"/>
          <w:b/>
          <w:bCs/>
          <w:i/>
          <w:iCs/>
          <w:kern w:val="1"/>
          <w:sz w:val="22"/>
          <w:szCs w:val="22"/>
          <w:highlight w:val="yellow"/>
          <w:u w:val="single"/>
          <w:lang w:eastAsia="hi-IN" w:bidi="hi-IN"/>
        </w:rPr>
        <w:t>3</w:t>
      </w:r>
      <w:r w:rsidR="001E1D60" w:rsidRPr="00A269C3">
        <w:rPr>
          <w:rFonts w:ascii="Calibri" w:eastAsia="SimSun" w:hAnsi="Calibri" w:cs="Calibri"/>
          <w:b/>
          <w:bCs/>
          <w:i/>
          <w:iCs/>
          <w:kern w:val="1"/>
          <w:sz w:val="22"/>
          <w:szCs w:val="22"/>
          <w:highlight w:val="yellow"/>
          <w:u w:val="single"/>
          <w:lang w:eastAsia="hi-IN" w:bidi="hi-IN"/>
        </w:rPr>
        <w:t xml:space="preserve"> veřejné zakázky</w:t>
      </w:r>
      <w:r w:rsidR="00C1136A">
        <w:rPr>
          <w:rFonts w:ascii="Calibri" w:eastAsia="SimSun" w:hAnsi="Calibri" w:cs="Calibri"/>
          <w:i/>
          <w:iCs/>
          <w:kern w:val="1"/>
          <w:sz w:val="22"/>
          <w:szCs w:val="22"/>
          <w:highlight w:val="yellow"/>
          <w:lang w:eastAsia="hi-IN" w:bidi="hi-IN"/>
        </w:rPr>
        <w:t>;</w:t>
      </w:r>
    </w:p>
    <w:p w14:paraId="4044D133" w14:textId="2B1A6812" w:rsidR="00A269C3" w:rsidRPr="00A269C3" w:rsidRDefault="00A269C3" w:rsidP="00154226">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3933C434" w14:textId="791B8007" w:rsidR="00A269C3" w:rsidRDefault="00A269C3" w:rsidP="00A269C3">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a Ortopedie,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Rehabilitace,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Litomyšlská nemocnice, Rehabilitace, </w:t>
      </w:r>
      <w:r w:rsidRPr="00A269C3">
        <w:rPr>
          <w:rFonts w:ascii="Calibri" w:eastAsia="SimSun" w:hAnsi="Calibri" w:cs="Calibri"/>
          <w:i/>
          <w:iCs/>
          <w:kern w:val="1"/>
          <w:sz w:val="22"/>
          <w:szCs w:val="22"/>
          <w:highlight w:val="yellow"/>
          <w:lang w:eastAsia="hi-IN" w:bidi="hi-IN"/>
        </w:rPr>
        <w:t>Jana Evangelisty Purkyně 652, 570 01 Litomyšl</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4</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i/>
          <w:iCs/>
          <w:kern w:val="1"/>
          <w:sz w:val="22"/>
          <w:szCs w:val="22"/>
          <w:highlight w:val="yellow"/>
          <w:lang w:eastAsia="hi-IN" w:bidi="hi-IN"/>
        </w:rPr>
        <w:t>;</w:t>
      </w:r>
    </w:p>
    <w:p w14:paraId="2F174C83" w14:textId="77777777" w:rsidR="00A269C3" w:rsidRPr="00C1136A" w:rsidRDefault="00A269C3" w:rsidP="00154226">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54491BCB" w14:textId="77777777" w:rsidR="00B62648" w:rsidRDefault="00C1136A"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w:t>
      </w:r>
      <w:r w:rsidR="00636C16">
        <w:rPr>
          <w:rFonts w:ascii="Calibri" w:eastAsia="SimSun" w:hAnsi="Calibri" w:cs="Calibri"/>
          <w:i/>
          <w:iCs/>
          <w:kern w:val="1"/>
          <w:sz w:val="22"/>
          <w:szCs w:val="22"/>
          <w:highlight w:val="yellow"/>
          <w:lang w:eastAsia="hi-IN" w:bidi="hi-IN"/>
        </w:rPr>
        <w:t>nemocnice</w:t>
      </w:r>
      <w:r w:rsidR="00E228EC"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Rehabilitace</w:t>
      </w:r>
      <w:r w:rsidR="00636C16">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00020322" w:rsidRPr="002C77B0">
        <w:rPr>
          <w:rFonts w:ascii="Calibri" w:eastAsia="SimSun" w:hAnsi="Calibri" w:cs="Calibri"/>
          <w:b/>
          <w:bCs/>
          <w:i/>
          <w:iCs/>
          <w:kern w:val="1"/>
          <w:sz w:val="22"/>
          <w:szCs w:val="22"/>
          <w:highlight w:val="yellow"/>
          <w:u w:val="single"/>
          <w:lang w:eastAsia="hi-IN" w:bidi="hi-IN"/>
        </w:rPr>
        <w:t>pro část č.</w:t>
      </w:r>
      <w:r w:rsidR="00E228EC" w:rsidRPr="002C77B0">
        <w:rPr>
          <w:rFonts w:ascii="Calibri" w:eastAsia="SimSun" w:hAnsi="Calibri" w:cs="Calibri"/>
          <w:b/>
          <w:bCs/>
          <w:i/>
          <w:iCs/>
          <w:kern w:val="1"/>
          <w:sz w:val="22"/>
          <w:szCs w:val="22"/>
          <w:highlight w:val="yellow"/>
          <w:u w:val="single"/>
          <w:lang w:eastAsia="hi-IN" w:bidi="hi-IN"/>
        </w:rPr>
        <w:t xml:space="preserve"> </w:t>
      </w:r>
      <w:r w:rsidR="002C77B0" w:rsidRPr="002C77B0">
        <w:rPr>
          <w:rFonts w:ascii="Calibri" w:eastAsia="SimSun" w:hAnsi="Calibri" w:cs="Calibri"/>
          <w:b/>
          <w:bCs/>
          <w:i/>
          <w:iCs/>
          <w:kern w:val="1"/>
          <w:sz w:val="22"/>
          <w:szCs w:val="22"/>
          <w:highlight w:val="yellow"/>
          <w:u w:val="single"/>
          <w:lang w:eastAsia="hi-IN" w:bidi="hi-IN"/>
        </w:rPr>
        <w:t>5</w:t>
      </w:r>
      <w:r w:rsidR="00E228EC" w:rsidRPr="002C77B0">
        <w:rPr>
          <w:rFonts w:ascii="Calibri" w:eastAsia="SimSun" w:hAnsi="Calibri" w:cs="Calibri"/>
          <w:b/>
          <w:bCs/>
          <w:i/>
          <w:iCs/>
          <w:kern w:val="1"/>
          <w:sz w:val="22"/>
          <w:szCs w:val="22"/>
          <w:highlight w:val="yellow"/>
          <w:u w:val="single"/>
          <w:lang w:eastAsia="hi-IN" w:bidi="hi-IN"/>
        </w:rPr>
        <w:t xml:space="preserve"> veřejné zakázky</w:t>
      </w:r>
      <w:r w:rsidR="00B62648">
        <w:rPr>
          <w:rFonts w:ascii="Calibri" w:eastAsia="SimSun" w:hAnsi="Calibri" w:cs="Calibri"/>
          <w:b/>
          <w:bCs/>
          <w:i/>
          <w:iCs/>
          <w:kern w:val="1"/>
          <w:sz w:val="22"/>
          <w:szCs w:val="22"/>
          <w:highlight w:val="yellow"/>
          <w:u w:val="single"/>
          <w:lang w:eastAsia="hi-IN" w:bidi="hi-IN"/>
        </w:rPr>
        <w:t>;</w:t>
      </w:r>
    </w:p>
    <w:p w14:paraId="30CAB789" w14:textId="6C92F6F8"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5D198333" w14:textId="781643DA" w:rsidR="00B62648" w:rsidRDefault="00B62648"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Rehabilitace,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6</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09360519" w14:textId="786E5025"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3B0580E5" w14:textId="18F40D15" w:rsidR="00B62648" w:rsidRDefault="00B62648"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Rehabilitace,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65A699E5" w14:textId="436ADA08"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753B37B3" w14:textId="5C452CD1" w:rsidR="00B62648" w:rsidRDefault="00B62648"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Svitavská nemocnice</w:t>
      </w:r>
      <w:r w:rsidRPr="00020322">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Rehabilitace, </w:t>
      </w:r>
      <w:r w:rsidRPr="00C1136A">
        <w:rPr>
          <w:rFonts w:ascii="Calibri" w:eastAsia="SimSun" w:hAnsi="Calibri" w:cs="Calibri"/>
          <w:i/>
          <w:iCs/>
          <w:kern w:val="1"/>
          <w:sz w:val="22"/>
          <w:szCs w:val="22"/>
          <w:highlight w:val="yellow"/>
          <w:lang w:eastAsia="hi-IN" w:bidi="hi-IN"/>
        </w:rPr>
        <w:t>Kollárova</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7</w:t>
      </w:r>
      <w:r>
        <w:rPr>
          <w:rFonts w:ascii="Calibri" w:eastAsia="SimSun" w:hAnsi="Calibri" w:cs="Calibri"/>
          <w:i/>
          <w:iCs/>
          <w:kern w:val="1"/>
          <w:sz w:val="22"/>
          <w:szCs w:val="22"/>
          <w:highlight w:val="yellow"/>
          <w:lang w:eastAsia="hi-IN" w:bidi="hi-IN"/>
        </w:rPr>
        <w:t> </w:t>
      </w:r>
      <w:r w:rsidRPr="00C1136A">
        <w:rPr>
          <w:rFonts w:ascii="Calibri" w:eastAsia="SimSun" w:hAnsi="Calibri" w:cs="Calibri"/>
          <w:i/>
          <w:iCs/>
          <w:kern w:val="1"/>
          <w:sz w:val="22"/>
          <w:szCs w:val="22"/>
          <w:highlight w:val="yellow"/>
          <w:lang w:eastAsia="hi-IN" w:bidi="hi-IN"/>
        </w:rPr>
        <w:t xml:space="preserve">Svitavy 568 25 </w:t>
      </w:r>
      <w:r w:rsidRPr="002C77B0">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8</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64D52883" w14:textId="60801A94"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2D889CAC" w14:textId="6BC54C01" w:rsidR="00B62648" w:rsidRDefault="00B62648"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 xml:space="preserve">Litomyšlská nemocnice, Rehabilitace, </w:t>
      </w:r>
      <w:r w:rsidRPr="00A269C3">
        <w:rPr>
          <w:rFonts w:ascii="Calibri" w:eastAsia="SimSun" w:hAnsi="Calibri" w:cs="Calibri"/>
          <w:i/>
          <w:iCs/>
          <w:kern w:val="1"/>
          <w:sz w:val="22"/>
          <w:szCs w:val="22"/>
          <w:highlight w:val="yellow"/>
          <w:lang w:eastAsia="hi-IN" w:bidi="hi-IN"/>
        </w:rPr>
        <w:t>Jana Evangelisty Purkyně 652, 570 01 Litomyšl</w:t>
      </w:r>
      <w:r w:rsidRPr="002C77B0">
        <w:rPr>
          <w:rFonts w:ascii="Calibri" w:eastAsia="SimSun" w:hAnsi="Calibri" w:cs="Calibri"/>
          <w:b/>
          <w:bCs/>
          <w:i/>
          <w:iCs/>
          <w:kern w:val="1"/>
          <w:sz w:val="22"/>
          <w:szCs w:val="22"/>
          <w:highlight w:val="yellow"/>
          <w:u w:val="single"/>
          <w:lang w:eastAsia="hi-IN" w:bidi="hi-IN"/>
        </w:rPr>
        <w:t xml:space="preserve"> pro část č. </w:t>
      </w:r>
      <w:r>
        <w:rPr>
          <w:rFonts w:ascii="Calibri" w:eastAsia="SimSun" w:hAnsi="Calibri" w:cs="Calibri"/>
          <w:b/>
          <w:bCs/>
          <w:i/>
          <w:iCs/>
          <w:kern w:val="1"/>
          <w:sz w:val="22"/>
          <w:szCs w:val="22"/>
          <w:highlight w:val="yellow"/>
          <w:u w:val="single"/>
          <w:lang w:eastAsia="hi-IN" w:bidi="hi-IN"/>
        </w:rPr>
        <w:t>9</w:t>
      </w:r>
      <w:r w:rsidRPr="002C77B0">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0B01B036" w14:textId="5AD1C62E"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3CACC640" w14:textId="620EB798" w:rsidR="00B62648" w:rsidRDefault="00B62648" w:rsidP="00C1136A">
      <w:pPr>
        <w:pStyle w:val="Odstavecseseznamem"/>
        <w:widowControl w:val="0"/>
        <w:tabs>
          <w:tab w:val="left" w:pos="426"/>
        </w:tabs>
        <w:suppressAutoHyphens/>
        <w:spacing w:after="60"/>
        <w:jc w:val="both"/>
        <w:rPr>
          <w:rFonts w:ascii="Calibri" w:eastAsia="SimSun" w:hAnsi="Calibri" w:cs="Calibri"/>
          <w:b/>
          <w:bCs/>
          <w:i/>
          <w:iCs/>
          <w:kern w:val="1"/>
          <w:sz w:val="22"/>
          <w:szCs w:val="22"/>
          <w:highlight w:val="yellow"/>
          <w:u w:val="single"/>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Ortopedie,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Rehabilitace, </w:t>
      </w:r>
      <w:r w:rsidRPr="00636C16">
        <w:rPr>
          <w:rFonts w:ascii="Calibri" w:eastAsia="SimSun" w:hAnsi="Calibri" w:cs="Calibri"/>
          <w:i/>
          <w:iCs/>
          <w:kern w:val="1"/>
          <w:sz w:val="22"/>
          <w:szCs w:val="22"/>
          <w:highlight w:val="yellow"/>
          <w:lang w:eastAsia="hi-IN" w:bidi="hi-IN"/>
        </w:rPr>
        <w:t>Čs.</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Armády</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1076,</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562</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18</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Ústí</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nad</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Orlicí</w:t>
      </w:r>
      <w:r>
        <w:rPr>
          <w:rFonts w:ascii="Calibri" w:eastAsia="SimSun" w:hAnsi="Calibri" w:cs="Calibri"/>
          <w:i/>
          <w:iCs/>
          <w:kern w:val="1"/>
          <w:sz w:val="22"/>
          <w:szCs w:val="22"/>
          <w:highlight w:val="yellow"/>
          <w:lang w:eastAsia="hi-IN" w:bidi="hi-IN"/>
        </w:rPr>
        <w:t>, </w:t>
      </w:r>
      <w:r w:rsidRPr="00B62648">
        <w:rPr>
          <w:rFonts w:ascii="Calibri" w:eastAsia="SimSun" w:hAnsi="Calibri" w:cs="Calibri"/>
          <w:i/>
          <w:iCs/>
          <w:kern w:val="1"/>
          <w:sz w:val="22"/>
          <w:szCs w:val="22"/>
          <w:highlight w:val="yellow"/>
          <w:lang w:eastAsia="hi-IN" w:bidi="hi-IN"/>
        </w:rPr>
        <w:t>Svitavská nemocnice, Rehabilitace, Kollárova 7 Svitavy 568 25</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10</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4B717847" w14:textId="5B200871"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p>
    <w:p w14:paraId="76F0D048" w14:textId="24516AB8" w:rsidR="00B62648"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i/>
          <w:iCs/>
          <w:kern w:val="1"/>
          <w:sz w:val="22"/>
          <w:szCs w:val="22"/>
          <w:highlight w:val="yellow"/>
          <w:lang w:eastAsia="hi-IN" w:bidi="hi-IN"/>
        </w:rPr>
        <w:t>Pardubická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 xml:space="preserve">Rehabilitace, </w:t>
      </w:r>
      <w:r w:rsidRPr="00636C16">
        <w:rPr>
          <w:rFonts w:ascii="Calibri" w:eastAsia="SimSun" w:hAnsi="Calibri" w:cs="Calibri"/>
          <w:i/>
          <w:iCs/>
          <w:kern w:val="1"/>
          <w:sz w:val="22"/>
          <w:szCs w:val="22"/>
          <w:highlight w:val="yellow"/>
          <w:lang w:eastAsia="hi-IN" w:bidi="hi-IN"/>
        </w:rPr>
        <w:t>Kyjevská 44, 532 03 Pardubice</w:t>
      </w:r>
      <w:r>
        <w:rPr>
          <w:rFonts w:ascii="Calibri" w:eastAsia="SimSun" w:hAnsi="Calibri" w:cs="Calibri"/>
          <w:i/>
          <w:iCs/>
          <w:kern w:val="1"/>
          <w:sz w:val="22"/>
          <w:szCs w:val="22"/>
          <w:highlight w:val="yellow"/>
          <w:lang w:eastAsia="hi-IN" w:bidi="hi-IN"/>
        </w:rPr>
        <w:t>, Orlickoústecká nemocnice</w:t>
      </w:r>
      <w:r w:rsidRPr="00020322">
        <w:rPr>
          <w:rFonts w:ascii="Calibri" w:eastAsia="SimSun" w:hAnsi="Calibri" w:cs="Calibri"/>
          <w:i/>
          <w:iCs/>
          <w:kern w:val="1"/>
          <w:sz w:val="22"/>
          <w:szCs w:val="22"/>
          <w:highlight w:val="yellow"/>
          <w:lang w:eastAsia="hi-IN" w:bidi="hi-IN"/>
        </w:rPr>
        <w:t xml:space="preserve">, </w:t>
      </w:r>
      <w:r>
        <w:rPr>
          <w:rFonts w:ascii="Calibri" w:eastAsia="SimSun" w:hAnsi="Calibri" w:cs="Calibri"/>
          <w:i/>
          <w:iCs/>
          <w:kern w:val="1"/>
          <w:sz w:val="22"/>
          <w:szCs w:val="22"/>
          <w:highlight w:val="yellow"/>
          <w:lang w:eastAsia="hi-IN" w:bidi="hi-IN"/>
        </w:rPr>
        <w:t>Rehabilitace, </w:t>
      </w:r>
      <w:r w:rsidRPr="00636C16">
        <w:rPr>
          <w:rFonts w:ascii="Calibri" w:eastAsia="SimSun" w:hAnsi="Calibri" w:cs="Calibri"/>
          <w:i/>
          <w:iCs/>
          <w:kern w:val="1"/>
          <w:sz w:val="22"/>
          <w:szCs w:val="22"/>
          <w:highlight w:val="yellow"/>
          <w:lang w:eastAsia="hi-IN" w:bidi="hi-IN"/>
        </w:rPr>
        <w:t>Čs.</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Armády</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1076,</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562</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18</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Ústí</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nad</w:t>
      </w:r>
      <w:r>
        <w:rPr>
          <w:rFonts w:ascii="Calibri" w:eastAsia="SimSun" w:hAnsi="Calibri" w:cs="Calibri"/>
          <w:i/>
          <w:iCs/>
          <w:kern w:val="1"/>
          <w:sz w:val="22"/>
          <w:szCs w:val="22"/>
          <w:highlight w:val="yellow"/>
          <w:lang w:eastAsia="hi-IN" w:bidi="hi-IN"/>
        </w:rPr>
        <w:t> </w:t>
      </w:r>
      <w:r w:rsidRPr="00636C16">
        <w:rPr>
          <w:rFonts w:ascii="Calibri" w:eastAsia="SimSun" w:hAnsi="Calibri" w:cs="Calibri"/>
          <w:i/>
          <w:iCs/>
          <w:kern w:val="1"/>
          <w:sz w:val="22"/>
          <w:szCs w:val="22"/>
          <w:highlight w:val="yellow"/>
          <w:lang w:eastAsia="hi-IN" w:bidi="hi-IN"/>
        </w:rPr>
        <w:t>Orlicí</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11</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p>
    <w:p w14:paraId="10BBED9E" w14:textId="56D7053F" w:rsidR="006A36A9" w:rsidRPr="00020322" w:rsidRDefault="00B62648" w:rsidP="00C1136A">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w:t>
      </w:r>
      <w:r w:rsidR="006A36A9" w:rsidRPr="00020322">
        <w:rPr>
          <w:rFonts w:ascii="Calibri" w:eastAsia="SimSun" w:hAnsi="Calibri" w:cs="Calibri"/>
          <w:kern w:val="1"/>
          <w:sz w:val="22"/>
          <w:szCs w:val="22"/>
          <w:lang w:eastAsia="hi-IN" w:bidi="hi-IN"/>
        </w:rPr>
        <w:t xml:space="preserve">do </w:t>
      </w:r>
      <w:r w:rsidR="00C1136A">
        <w:rPr>
          <w:rFonts w:ascii="Calibri" w:eastAsia="SimSun" w:hAnsi="Calibri" w:cs="Calibri"/>
          <w:kern w:val="1"/>
          <w:sz w:val="22"/>
          <w:szCs w:val="22"/>
          <w:lang w:eastAsia="hi-IN" w:bidi="hi-IN"/>
        </w:rPr>
        <w:t>8</w:t>
      </w:r>
      <w:r w:rsidR="006A36A9"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006A36A9"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006A36A9"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lastRenderedPageBreak/>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77777777" w:rsidR="0093122C" w:rsidRDefault="0093122C" w:rsidP="0093122C">
      <w:pPr>
        <w:pStyle w:val="Bezmezer"/>
        <w:spacing w:line="276" w:lineRule="auto"/>
        <w:ind w:left="7" w:firstLine="702"/>
        <w:jc w:val="both"/>
        <w:rPr>
          <w:b/>
        </w:rPr>
      </w:pPr>
      <w:r>
        <w:t xml:space="preserve">Cena bez DPH činí:       </w:t>
      </w:r>
      <w:r>
        <w:tab/>
        <w:t xml:space="preserve">……………………………………Kč </w:t>
      </w:r>
    </w:p>
    <w:p w14:paraId="29A9A75E" w14:textId="77777777"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77777777" w:rsidR="0093122C" w:rsidRDefault="0093122C" w:rsidP="0093122C">
      <w:pPr>
        <w:pStyle w:val="Bezmezer"/>
        <w:spacing w:line="276" w:lineRule="auto"/>
        <w:ind w:left="567" w:firstLine="142"/>
        <w:jc w:val="both"/>
        <w:rPr>
          <w:b/>
        </w:rPr>
      </w:pPr>
      <w:r>
        <w:t xml:space="preserve">Cena bez DPH činí:       </w:t>
      </w:r>
      <w:r>
        <w:tab/>
        <w:t xml:space="preserve">………………………………………Kč </w:t>
      </w:r>
    </w:p>
    <w:p w14:paraId="1F88C7F4" w14:textId="3E6A966E" w:rsidR="0093122C" w:rsidRPr="0093122C" w:rsidRDefault="00CA682E" w:rsidP="0093122C">
      <w:pPr>
        <w:widowControl w:val="0"/>
        <w:tabs>
          <w:tab w:val="left" w:pos="360"/>
          <w:tab w:val="left" w:pos="567"/>
        </w:tabs>
        <w:suppressAutoHyphens/>
        <w:spacing w:after="60" w:line="480" w:lineRule="auto"/>
        <w:jc w:val="both"/>
        <w:rPr>
          <w:rFonts w:ascii="Calibri" w:eastAsia="SimSun" w:hAnsi="Calibri" w:cs="Calibri"/>
          <w:b/>
          <w:iCs/>
          <w:kern w:val="1"/>
          <w:sz w:val="22"/>
          <w:szCs w:val="22"/>
          <w:lang w:eastAsia="hi-IN" w:bidi="hi-IN"/>
        </w:rPr>
      </w:pPr>
      <w:ins w:id="2" w:author="Kateřina Koláčková" w:date="2020-05-05T23:28:00Z">
        <w:r>
          <w:rPr>
            <w:rFonts w:ascii="Calibri" w:hAnsi="Calibri" w:cs="Calibri"/>
            <w:sz w:val="22"/>
            <w:szCs w:val="22"/>
          </w:rPr>
          <w:tab/>
        </w:r>
        <w:r>
          <w:rPr>
            <w:rFonts w:ascii="Calibri" w:hAnsi="Calibri" w:cs="Calibri"/>
            <w:sz w:val="22"/>
            <w:szCs w:val="22"/>
          </w:rPr>
          <w:tab/>
        </w:r>
        <w:r>
          <w:rPr>
            <w:rFonts w:ascii="Calibri" w:hAnsi="Calibri" w:cs="Calibri"/>
            <w:sz w:val="22"/>
            <w:szCs w:val="22"/>
          </w:rPr>
          <w:tab/>
        </w:r>
      </w:ins>
      <w:r w:rsidR="0093122C">
        <w:rPr>
          <w:rFonts w:ascii="Calibri" w:hAnsi="Calibri" w:cs="Calibri"/>
          <w:sz w:val="22"/>
          <w:szCs w:val="22"/>
        </w:rPr>
        <w:t>Cena včetně DPH činí:</w:t>
      </w:r>
      <w:r w:rsidR="0093122C">
        <w:rPr>
          <w:rFonts w:ascii="Calibri" w:hAnsi="Calibri" w:cs="Calibri"/>
          <w:b/>
          <w:sz w:val="22"/>
          <w:szCs w:val="22"/>
        </w:rPr>
        <w:t xml:space="preserve"> </w:t>
      </w:r>
      <w:r w:rsidR="0093122C">
        <w:rPr>
          <w:rFonts w:ascii="Calibri" w:hAnsi="Calibri" w:cs="Calibri"/>
          <w:b/>
          <w:sz w:val="22"/>
          <w:szCs w:val="22"/>
        </w:rPr>
        <w:tab/>
      </w:r>
      <w:r w:rsidR="0093122C">
        <w:rPr>
          <w:rFonts w:ascii="Calibri" w:hAnsi="Calibri" w:cs="Calibri"/>
          <w:sz w:val="22"/>
          <w:szCs w:val="22"/>
        </w:rPr>
        <w:t>………………………………………Kč.</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w:t>
      </w:r>
      <w:r w:rsidRPr="007D4423">
        <w:rPr>
          <w:rFonts w:ascii="Calibri" w:eastAsia="SimSun" w:hAnsi="Calibri" w:cs="Calibri"/>
          <w:kern w:val="1"/>
          <w:sz w:val="22"/>
          <w:szCs w:val="22"/>
          <w:lang w:eastAsia="hi-IN" w:bidi="hi-IN"/>
        </w:rPr>
        <w:lastRenderedPageBreak/>
        <w:t xml:space="preserve">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1A9D3D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3A364769" w:rsidR="001041C2" w:rsidRPr="002009F3"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2009F3">
        <w:rPr>
          <w:rFonts w:ascii="Calibri" w:eastAsia="SimSun" w:hAnsi="Calibri" w:cs="Calibri"/>
          <w:i/>
          <w:iCs/>
          <w:kern w:val="1"/>
          <w:sz w:val="22"/>
          <w:szCs w:val="22"/>
          <w:lang w:eastAsia="hi-IN" w:bidi="hi-IN"/>
        </w:rPr>
        <w:t>Daňový doklad (faktura) bude obsahovat identifikační číslo projektu: „CZ.06.2.56/0.0/0.0/16_043/</w:t>
      </w:r>
      <w:r w:rsidR="00096B62" w:rsidRPr="002009F3">
        <w:rPr>
          <w:rFonts w:ascii="Calibri" w:eastAsia="SimSun" w:hAnsi="Calibri" w:cs="Calibri"/>
          <w:i/>
          <w:iCs/>
          <w:kern w:val="1"/>
          <w:sz w:val="22"/>
          <w:szCs w:val="22"/>
          <w:lang w:eastAsia="hi-IN" w:bidi="hi-IN"/>
        </w:rPr>
        <w:t>000154</w:t>
      </w:r>
      <w:r w:rsidR="00FC1F4A" w:rsidRPr="002009F3">
        <w:rPr>
          <w:rFonts w:ascii="Calibri" w:eastAsia="SimSun" w:hAnsi="Calibri" w:cs="Calibri"/>
          <w:i/>
          <w:iCs/>
          <w:kern w:val="1"/>
          <w:sz w:val="22"/>
          <w:szCs w:val="22"/>
          <w:lang w:eastAsia="hi-IN" w:bidi="hi-IN"/>
        </w:rPr>
        <w:t>3</w:t>
      </w:r>
      <w:r w:rsidRPr="002009F3">
        <w:rPr>
          <w:rFonts w:ascii="Calibri" w:eastAsia="SimSun" w:hAnsi="Calibri" w:cs="Calibri"/>
          <w:i/>
          <w:iCs/>
          <w:kern w:val="1"/>
          <w:sz w:val="22"/>
          <w:szCs w:val="22"/>
          <w:lang w:eastAsia="hi-IN" w:bidi="hi-IN"/>
        </w:rPr>
        <w:t>“ a zároveň „P19_01</w:t>
      </w:r>
      <w:r w:rsidR="00FC1F4A" w:rsidRPr="002009F3">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w:t>
      </w:r>
      <w:bookmarkStart w:id="3" w:name="_GoBack"/>
      <w:bookmarkEnd w:id="3"/>
      <w:r w:rsidRPr="00DA3510">
        <w:rPr>
          <w:rFonts w:ascii="Calibri" w:eastAsia="SimSun" w:hAnsi="Calibri" w:cs="Calibri"/>
          <w:kern w:val="1"/>
          <w:sz w:val="22"/>
          <w:szCs w:val="22"/>
          <w:lang w:eastAsia="hi-IN" w:bidi="hi-IN"/>
        </w:rPr>
        <w: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1E2B330"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BA75DD">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lastRenderedPageBreak/>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B259A" w16cex:dateUtc="2020-04-22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0A4E3" w14:textId="77777777" w:rsidR="00AD426B" w:rsidRDefault="00AD426B" w:rsidP="009B0C36">
      <w:r>
        <w:separator/>
      </w:r>
    </w:p>
  </w:endnote>
  <w:endnote w:type="continuationSeparator" w:id="0">
    <w:p w14:paraId="515773F4" w14:textId="77777777" w:rsidR="00AD426B" w:rsidRDefault="00AD426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3EAC6CFF" w14:textId="627B30D2" w:rsidR="00532F40" w:rsidRPr="00180E2E" w:rsidRDefault="00532F40"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AC6148">
          <w:rPr>
            <w:rFonts w:ascii="Calibri" w:hAnsi="Calibri" w:cs="Calibri"/>
            <w:i/>
            <w:iCs/>
            <w:sz w:val="20"/>
            <w:szCs w:val="20"/>
          </w:rPr>
          <w:t>„</w:t>
        </w:r>
        <w:bookmarkStart w:id="6" w:name="_Hlk38477540"/>
        <w:r w:rsidR="00AC6148">
          <w:rPr>
            <w:rFonts w:ascii="Calibri" w:hAnsi="Calibri" w:cs="Calibri"/>
            <w:i/>
            <w:iCs/>
            <w:sz w:val="20"/>
            <w:szCs w:val="20"/>
          </w:rPr>
          <w:t>Fyzikální medicína a rehabilitace</w:t>
        </w:r>
        <w:bookmarkEnd w:id="6"/>
        <w:r w:rsidR="00B321B0" w:rsidRPr="00B321B0">
          <w:rPr>
            <w:rFonts w:ascii="Calibri" w:hAnsi="Calibri" w:cs="Calibri"/>
            <w:i/>
            <w:iCs/>
            <w:sz w:val="20"/>
            <w:szCs w:val="20"/>
          </w:rPr>
          <w:t>“ (reg. č.  CZ.06.2.56/0.0/0.0/16_043/000154</w:t>
        </w:r>
        <w:r w:rsidR="00AC6148">
          <w:rPr>
            <w:rFonts w:ascii="Calibri" w:hAnsi="Calibri" w:cs="Calibri"/>
            <w:i/>
            <w:iCs/>
            <w:sz w:val="20"/>
            <w:szCs w:val="20"/>
          </w:rPr>
          <w:t>3</w:t>
        </w:r>
        <w:r w:rsidR="00B321B0" w:rsidRPr="00B321B0">
          <w:rPr>
            <w:rFonts w:ascii="Calibri" w:hAnsi="Calibri" w:cs="Calibri"/>
            <w:i/>
            <w:iCs/>
            <w:sz w:val="20"/>
            <w:szCs w:val="20"/>
          </w:rPr>
          <w:t>)</w:t>
        </w:r>
      </w:p>
      <w:p w14:paraId="77DE50D2" w14:textId="7AEC98F0"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B31D9" w14:textId="77777777" w:rsidR="00AD426B" w:rsidRDefault="00AD426B" w:rsidP="009B0C36">
      <w:r>
        <w:separator/>
      </w:r>
    </w:p>
  </w:footnote>
  <w:footnote w:type="continuationSeparator" w:id="0">
    <w:p w14:paraId="15249675" w14:textId="77777777" w:rsidR="00AD426B" w:rsidRDefault="00AD426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řina Koláčková">
    <w15:presenceInfo w15:providerId="AD" w15:userId="S::katka.kolackova@otidea.cz::613478bf-f3d2-4c76-a9f5-f8b79f823e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0508"/>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5CDD"/>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09F3"/>
    <w:rsid w:val="002050D5"/>
    <w:rsid w:val="00207242"/>
    <w:rsid w:val="0021595B"/>
    <w:rsid w:val="002437BA"/>
    <w:rsid w:val="00252024"/>
    <w:rsid w:val="00254B7C"/>
    <w:rsid w:val="00276440"/>
    <w:rsid w:val="00284731"/>
    <w:rsid w:val="002960DC"/>
    <w:rsid w:val="002A227A"/>
    <w:rsid w:val="002B6DB3"/>
    <w:rsid w:val="002C77B0"/>
    <w:rsid w:val="002E0B61"/>
    <w:rsid w:val="00307BDD"/>
    <w:rsid w:val="00311A0E"/>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D0171"/>
    <w:rsid w:val="006D5927"/>
    <w:rsid w:val="006F1B66"/>
    <w:rsid w:val="007043A0"/>
    <w:rsid w:val="00710649"/>
    <w:rsid w:val="0076251E"/>
    <w:rsid w:val="007732BE"/>
    <w:rsid w:val="007804AA"/>
    <w:rsid w:val="00782111"/>
    <w:rsid w:val="00795A37"/>
    <w:rsid w:val="007A42E8"/>
    <w:rsid w:val="007A616F"/>
    <w:rsid w:val="007B6512"/>
    <w:rsid w:val="007D4423"/>
    <w:rsid w:val="007D4588"/>
    <w:rsid w:val="007E4749"/>
    <w:rsid w:val="00800356"/>
    <w:rsid w:val="0080560B"/>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C6148"/>
    <w:rsid w:val="00AD426B"/>
    <w:rsid w:val="00AE2B3E"/>
    <w:rsid w:val="00AE39D6"/>
    <w:rsid w:val="00AF367E"/>
    <w:rsid w:val="00B071C9"/>
    <w:rsid w:val="00B321B0"/>
    <w:rsid w:val="00B62648"/>
    <w:rsid w:val="00B666DA"/>
    <w:rsid w:val="00B72071"/>
    <w:rsid w:val="00B768F5"/>
    <w:rsid w:val="00BA23D8"/>
    <w:rsid w:val="00BA2736"/>
    <w:rsid w:val="00BA75DD"/>
    <w:rsid w:val="00BA7FE6"/>
    <w:rsid w:val="00BE443A"/>
    <w:rsid w:val="00BF24BB"/>
    <w:rsid w:val="00BF2FC2"/>
    <w:rsid w:val="00C1136A"/>
    <w:rsid w:val="00C156D2"/>
    <w:rsid w:val="00C168C7"/>
    <w:rsid w:val="00C71E1E"/>
    <w:rsid w:val="00C84EB9"/>
    <w:rsid w:val="00C92EC4"/>
    <w:rsid w:val="00C96C5E"/>
    <w:rsid w:val="00CA0617"/>
    <w:rsid w:val="00CA2E1D"/>
    <w:rsid w:val="00CA682E"/>
    <w:rsid w:val="00CB09EF"/>
    <w:rsid w:val="00CB32A5"/>
    <w:rsid w:val="00CB5F41"/>
    <w:rsid w:val="00CC3673"/>
    <w:rsid w:val="00CD5890"/>
    <w:rsid w:val="00CD5D07"/>
    <w:rsid w:val="00CF0773"/>
    <w:rsid w:val="00D02334"/>
    <w:rsid w:val="00D13172"/>
    <w:rsid w:val="00D16900"/>
    <w:rsid w:val="00D60629"/>
    <w:rsid w:val="00D61FD0"/>
    <w:rsid w:val="00D71975"/>
    <w:rsid w:val="00D72EBB"/>
    <w:rsid w:val="00D73A4C"/>
    <w:rsid w:val="00D83A47"/>
    <w:rsid w:val="00D845B1"/>
    <w:rsid w:val="00DA2B06"/>
    <w:rsid w:val="00DA3510"/>
    <w:rsid w:val="00DE52E6"/>
    <w:rsid w:val="00E2149A"/>
    <w:rsid w:val="00E228EC"/>
    <w:rsid w:val="00E42968"/>
    <w:rsid w:val="00E6140A"/>
    <w:rsid w:val="00E702F2"/>
    <w:rsid w:val="00E75BE0"/>
    <w:rsid w:val="00E762CB"/>
    <w:rsid w:val="00E91E0D"/>
    <w:rsid w:val="00E92E41"/>
    <w:rsid w:val="00E95569"/>
    <w:rsid w:val="00E96EC0"/>
    <w:rsid w:val="00EB723F"/>
    <w:rsid w:val="00EC006E"/>
    <w:rsid w:val="00EC7723"/>
    <w:rsid w:val="00ED5FFF"/>
    <w:rsid w:val="00ED7BC3"/>
    <w:rsid w:val="00EE0BA2"/>
    <w:rsid w:val="00EE5324"/>
    <w:rsid w:val="00F1156D"/>
    <w:rsid w:val="00F13FDC"/>
    <w:rsid w:val="00F310B2"/>
    <w:rsid w:val="00F33255"/>
    <w:rsid w:val="00F514C1"/>
    <w:rsid w:val="00F80236"/>
    <w:rsid w:val="00F8064E"/>
    <w:rsid w:val="00F837E0"/>
    <w:rsid w:val="00F900CD"/>
    <w:rsid w:val="00F970BC"/>
    <w:rsid w:val="00FA62C3"/>
    <w:rsid w:val="00FB4FFF"/>
    <w:rsid w:val="00FB7CFB"/>
    <w:rsid w:val="00FC11D8"/>
    <w:rsid w:val="00FC1F4A"/>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4382</Words>
  <Characters>25860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Borkovec Zdeněk (PKN-ZAK)</cp:lastModifiedBy>
  <cp:revision>4</cp:revision>
  <cp:lastPrinted>2018-10-01T07:59:00Z</cp:lastPrinted>
  <dcterms:created xsi:type="dcterms:W3CDTF">2020-05-05T21:27:00Z</dcterms:created>
  <dcterms:modified xsi:type="dcterms:W3CDTF">2020-05-20T11:43:00Z</dcterms:modified>
</cp:coreProperties>
</file>